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D2F" w:rsidRDefault="006B2EBA" w:rsidP="006B2EBA">
      <w:pPr>
        <w:spacing w:line="480" w:lineRule="auto"/>
      </w:pPr>
      <w:r>
        <w:t>Jessica Kocan</w:t>
      </w:r>
    </w:p>
    <w:p w:rsidR="006B2EBA" w:rsidRDefault="006B2EBA" w:rsidP="006B2EBA">
      <w:pPr>
        <w:spacing w:line="480" w:lineRule="auto"/>
      </w:pPr>
      <w:r>
        <w:t>AP Language and Composition</w:t>
      </w:r>
    </w:p>
    <w:p w:rsidR="006B2EBA" w:rsidRDefault="006B2EBA" w:rsidP="006B2EBA">
      <w:pPr>
        <w:spacing w:line="480" w:lineRule="auto"/>
      </w:pPr>
      <w:smartTag w:uri="urn:schemas-microsoft-com:office:smarttags" w:element="Street">
        <w:smartTag w:uri="urn:schemas-microsoft-com:office:smarttags" w:element="address">
          <w:r>
            <w:t>Mr. Lane</w:t>
          </w:r>
        </w:smartTag>
      </w:smartTag>
    </w:p>
    <w:p w:rsidR="006B2EBA" w:rsidRDefault="00B41672" w:rsidP="006B2EBA">
      <w:pPr>
        <w:spacing w:line="480" w:lineRule="auto"/>
      </w:pPr>
      <w:commentRangeStart w:id="0"/>
      <w:r>
        <w:t xml:space="preserve">May </w:t>
      </w:r>
      <w:ins w:id="1" w:author="Rick" w:date="2009-05-26T18:52:00Z">
        <w:r w:rsidR="00BA6503">
          <w:t>26</w:t>
        </w:r>
      </w:ins>
      <w:del w:id="2" w:author="Rick" w:date="2009-05-26T18:51:00Z">
        <w:r w:rsidDel="00BA6503">
          <w:delText>14</w:delText>
        </w:r>
      </w:del>
      <w:r w:rsidR="006B2EBA">
        <w:t>, 2009</w:t>
      </w:r>
      <w:commentRangeEnd w:id="0"/>
      <w:r w:rsidR="00473825">
        <w:rPr>
          <w:rStyle w:val="CommentReference"/>
        </w:rPr>
        <w:commentReference w:id="0"/>
      </w:r>
    </w:p>
    <w:p w:rsidR="006B2EBA" w:rsidRPr="00B076FE" w:rsidRDefault="009A1C66" w:rsidP="00B076FE">
      <w:pPr>
        <w:spacing w:line="480" w:lineRule="auto"/>
        <w:jc w:val="center"/>
      </w:pPr>
      <w:r>
        <w:t>What You Don’t Know about Your Happy Meal</w:t>
      </w:r>
    </w:p>
    <w:p w:rsidR="00562F2A" w:rsidRPr="00562F2A" w:rsidRDefault="00562F2A" w:rsidP="001606A4">
      <w:pPr>
        <w:spacing w:line="480" w:lineRule="auto"/>
        <w:rPr>
          <w:u w:val="single"/>
        </w:rPr>
      </w:pPr>
      <w:r w:rsidRPr="00562F2A">
        <w:rPr>
          <w:u w:val="single"/>
        </w:rPr>
        <w:t>I: Introduction and Context</w:t>
      </w:r>
    </w:p>
    <w:p w:rsidR="001606A4" w:rsidRDefault="00F26D39" w:rsidP="00562F2A">
      <w:pPr>
        <w:spacing w:line="480" w:lineRule="auto"/>
        <w:ind w:firstLine="720"/>
      </w:pPr>
      <w:r w:rsidRPr="00F26D39">
        <w:rPr>
          <w:lang/>
        </w:rPr>
        <w:t xml:space="preserve">Two all beef patties, </w:t>
      </w:r>
      <w:r>
        <w:rPr>
          <w:lang/>
        </w:rPr>
        <w:t>covered with</w:t>
      </w:r>
      <w:r w:rsidR="00B41672">
        <w:rPr>
          <w:lang/>
        </w:rPr>
        <w:t xml:space="preserve"> a</w:t>
      </w:r>
      <w:r>
        <w:rPr>
          <w:lang/>
        </w:rPr>
        <w:t xml:space="preserve"> “</w:t>
      </w:r>
      <w:r w:rsidRPr="00F26D39">
        <w:rPr>
          <w:lang/>
        </w:rPr>
        <w:t>special sauce</w:t>
      </w:r>
      <w:ins w:id="3" w:author="Rick" w:date="2009-05-26T18:41:00Z">
        <w:r w:rsidR="00BA6503">
          <w:rPr>
            <w:lang/>
          </w:rPr>
          <w:t>,”</w:t>
        </w:r>
      </w:ins>
      <w:commentRangeStart w:id="4"/>
      <w:del w:id="5" w:author="Rick" w:date="2009-05-26T18:41:00Z">
        <w:r w:rsidDel="00BA6503">
          <w:rPr>
            <w:lang/>
          </w:rPr>
          <w:delText>”</w:delText>
        </w:r>
        <w:r w:rsidRPr="00F26D39" w:rsidDel="00BA6503">
          <w:rPr>
            <w:lang/>
          </w:rPr>
          <w:delText>,</w:delText>
        </w:r>
      </w:del>
      <w:r w:rsidRPr="00F26D39">
        <w:rPr>
          <w:lang/>
        </w:rPr>
        <w:t xml:space="preserve"> </w:t>
      </w:r>
      <w:commentRangeEnd w:id="4"/>
      <w:r w:rsidR="007A7868">
        <w:rPr>
          <w:rStyle w:val="CommentReference"/>
        </w:rPr>
        <w:commentReference w:id="4"/>
      </w:r>
      <w:r>
        <w:rPr>
          <w:lang/>
        </w:rPr>
        <w:t xml:space="preserve">topped with crisp green lettuce, juicy </w:t>
      </w:r>
      <w:r w:rsidRPr="00F26D39">
        <w:rPr>
          <w:lang/>
        </w:rPr>
        <w:t xml:space="preserve">pickles, </w:t>
      </w:r>
      <w:r>
        <w:rPr>
          <w:lang/>
        </w:rPr>
        <w:t xml:space="preserve">a few </w:t>
      </w:r>
      <w:r w:rsidRPr="00F26D39">
        <w:rPr>
          <w:lang/>
        </w:rPr>
        <w:t>onions</w:t>
      </w:r>
      <w:r>
        <w:rPr>
          <w:lang/>
        </w:rPr>
        <w:t xml:space="preserve">, and melted American cheese, all on </w:t>
      </w:r>
      <w:r w:rsidRPr="00F26D39">
        <w:rPr>
          <w:lang/>
        </w:rPr>
        <w:t>a sesame seed bun</w:t>
      </w:r>
      <w:r w:rsidR="00447D01">
        <w:rPr>
          <w:lang/>
        </w:rPr>
        <w:t>, and</w:t>
      </w:r>
      <w:r w:rsidR="00B41672">
        <w:rPr>
          <w:lang/>
        </w:rPr>
        <w:t xml:space="preserve"> served with</w:t>
      </w:r>
      <w:r>
        <w:rPr>
          <w:lang/>
        </w:rPr>
        <w:t xml:space="preserve"> golden fries and an ice-cold drink; this is the typical fast food meal that can be purchased </w:t>
      </w:r>
      <w:r w:rsidR="00A36954">
        <w:rPr>
          <w:lang/>
        </w:rPr>
        <w:t>at any of the millions of fast food restuarnts in Amer</w:t>
      </w:r>
      <w:r w:rsidR="00F015B8">
        <w:rPr>
          <w:lang/>
        </w:rPr>
        <w:t xml:space="preserve">ica, such as </w:t>
      </w:r>
      <w:r>
        <w:t>McDonald’s</w:t>
      </w:r>
      <w:r w:rsidR="006B2EBA">
        <w:t xml:space="preserve">, </w:t>
      </w:r>
      <w:r>
        <w:t>Burger King</w:t>
      </w:r>
      <w:r w:rsidR="006B2EBA">
        <w:t xml:space="preserve">, </w:t>
      </w:r>
      <w:r w:rsidR="00447D01">
        <w:t xml:space="preserve">Wendy’s, </w:t>
      </w:r>
      <w:r w:rsidR="00F015B8">
        <w:t xml:space="preserve">and </w:t>
      </w:r>
      <w:r w:rsidR="006B2EBA">
        <w:t>Arby</w:t>
      </w:r>
      <w:r w:rsidR="00F015B8">
        <w:t>’s</w:t>
      </w:r>
      <w:commentRangeStart w:id="6"/>
      <w:r w:rsidR="00F015B8">
        <w:t>.</w:t>
      </w:r>
      <w:commentRangeEnd w:id="6"/>
      <w:r w:rsidR="007A7868">
        <w:rPr>
          <w:rStyle w:val="CommentReference"/>
        </w:rPr>
        <w:commentReference w:id="6"/>
      </w:r>
      <w:r w:rsidR="00F015B8">
        <w:t xml:space="preserve">  These are all</w:t>
      </w:r>
      <w:r w:rsidR="006B2EBA">
        <w:t xml:space="preserve"> </w:t>
      </w:r>
      <w:r>
        <w:t xml:space="preserve">restaurant chains that </w:t>
      </w:r>
      <w:r w:rsidR="006B2EBA">
        <w:t xml:space="preserve">every American has heard of, and </w:t>
      </w:r>
      <w:r w:rsidR="00B41672">
        <w:t xml:space="preserve">that </w:t>
      </w:r>
      <w:r w:rsidR="006B2EBA">
        <w:t>the majority of Americans</w:t>
      </w:r>
      <w:r>
        <w:t xml:space="preserve"> have dined at</w:t>
      </w:r>
      <w:r w:rsidR="006B2EBA">
        <w:t xml:space="preserve">.  However, very few Americans know the immense impact </w:t>
      </w:r>
      <w:r>
        <w:t>these restaurant</w:t>
      </w:r>
      <w:r w:rsidR="00A36954">
        <w:t xml:space="preserve"> chains </w:t>
      </w:r>
      <w:r>
        <w:t>(and others like them) have had on the American economy.</w:t>
      </w:r>
      <w:r w:rsidR="00A36954">
        <w:t xml:space="preserve">  In the book, </w:t>
      </w:r>
      <w:r w:rsidR="00A36954">
        <w:rPr>
          <w:i/>
          <w:iCs/>
        </w:rPr>
        <w:t>Fast Food Nation</w:t>
      </w:r>
      <w:r w:rsidR="00B41672">
        <w:t>, author Eric Schlosser</w:t>
      </w:r>
      <w:r w:rsidR="00A36954">
        <w:t xml:space="preserve"> exposes the deadly truth</w:t>
      </w:r>
      <w:r w:rsidR="00774816">
        <w:t xml:space="preserve"> about the numerous ways in which the fast food indu</w:t>
      </w:r>
      <w:r w:rsidR="00447D01">
        <w:t>s</w:t>
      </w:r>
      <w:r w:rsidR="00F015B8">
        <w:t xml:space="preserve">try has negatively impacted </w:t>
      </w:r>
      <w:r w:rsidR="00774816">
        <w:t>American society</w:t>
      </w:r>
      <w:r w:rsidR="001606A4">
        <w:t>.</w:t>
      </w:r>
    </w:p>
    <w:p w:rsidR="00562F2A" w:rsidRPr="00562F2A" w:rsidRDefault="00562F2A" w:rsidP="00562F2A">
      <w:pPr>
        <w:spacing w:line="480" w:lineRule="auto"/>
        <w:rPr>
          <w:u w:val="single"/>
        </w:rPr>
      </w:pPr>
      <w:r w:rsidRPr="00562F2A">
        <w:rPr>
          <w:u w:val="single"/>
        </w:rPr>
        <w:t>II: The Author’s Background</w:t>
      </w:r>
    </w:p>
    <w:p w:rsidR="00286A2C" w:rsidRDefault="001606A4" w:rsidP="005361CB">
      <w:pPr>
        <w:spacing w:line="480" w:lineRule="auto"/>
      </w:pPr>
      <w:r>
        <w:tab/>
        <w:t xml:space="preserve">Eric Schlosser is an award-winning journalist, and is currently a correspondent for the </w:t>
      </w:r>
      <w:commentRangeStart w:id="7"/>
      <w:r w:rsidRPr="00BA6503">
        <w:rPr>
          <w:i/>
          <w:iCs/>
          <w:rPrChange w:id="8" w:author="Rick" w:date="2009-05-26T18:45:00Z">
            <w:rPr/>
          </w:rPrChange>
        </w:rPr>
        <w:t>Atlantic Monthly</w:t>
      </w:r>
      <w:commentRangeEnd w:id="7"/>
      <w:r w:rsidR="007A7868" w:rsidRPr="00BA6503">
        <w:rPr>
          <w:rStyle w:val="CommentReference"/>
          <w:i/>
          <w:iCs/>
          <w:rPrChange w:id="9" w:author="Rick" w:date="2009-05-26T18:45:00Z">
            <w:rPr>
              <w:rStyle w:val="CommentReference"/>
            </w:rPr>
          </w:rPrChange>
        </w:rPr>
        <w:commentReference w:id="7"/>
      </w:r>
      <w:r>
        <w:t>.</w:t>
      </w:r>
      <w:r w:rsidR="00682C49">
        <w:t xml:space="preserve">  His </w:t>
      </w:r>
      <w:r w:rsidR="00036DB6">
        <w:t xml:space="preserve">literary work has </w:t>
      </w:r>
      <w:r w:rsidR="00682C49">
        <w:t xml:space="preserve">appeared in </w:t>
      </w:r>
      <w:r w:rsidR="00682C49" w:rsidRPr="00BA6503">
        <w:rPr>
          <w:i/>
          <w:iCs/>
          <w:rPrChange w:id="10" w:author="Rick" w:date="2009-05-26T18:45:00Z">
            <w:rPr/>
          </w:rPrChange>
        </w:rPr>
        <w:t>Rolling Stone</w:t>
      </w:r>
      <w:r w:rsidR="00682C49">
        <w:t xml:space="preserve">, </w:t>
      </w:r>
      <w:r w:rsidR="00682C49" w:rsidRPr="00BA6503">
        <w:rPr>
          <w:i/>
          <w:iCs/>
          <w:rPrChange w:id="11" w:author="Rick" w:date="2009-05-26T18:45:00Z">
            <w:rPr/>
          </w:rPrChange>
        </w:rPr>
        <w:t>Vanity Fair</w:t>
      </w:r>
      <w:r w:rsidR="00682C49">
        <w:t xml:space="preserve">, the </w:t>
      </w:r>
      <w:r w:rsidR="00682C49" w:rsidRPr="00BA6503">
        <w:rPr>
          <w:i/>
          <w:iCs/>
          <w:rPrChange w:id="12" w:author="Rick" w:date="2009-05-26T18:45:00Z">
            <w:rPr/>
          </w:rPrChange>
        </w:rPr>
        <w:t>Nation</w:t>
      </w:r>
      <w:r w:rsidR="00682C49">
        <w:t xml:space="preserve">, </w:t>
      </w:r>
      <w:r w:rsidR="00036DB6">
        <w:t xml:space="preserve">and </w:t>
      </w:r>
      <w:r w:rsidR="00036DB6" w:rsidRPr="00BA6503">
        <w:rPr>
          <w:i/>
          <w:iCs/>
          <w:rPrChange w:id="13" w:author="Rick" w:date="2009-05-26T18:45:00Z">
            <w:rPr/>
          </w:rPrChange>
        </w:rPr>
        <w:t>The New Yorker</w:t>
      </w:r>
      <w:r w:rsidR="00036DB6">
        <w:t xml:space="preserve">.  Schlosser’s </w:t>
      </w:r>
      <w:r w:rsidR="00682C49">
        <w:t xml:space="preserve">skills as </w:t>
      </w:r>
      <w:r w:rsidR="00036DB6">
        <w:t xml:space="preserve">a </w:t>
      </w:r>
      <w:r w:rsidR="00682C49">
        <w:t>reporter and</w:t>
      </w:r>
      <w:r w:rsidR="00036DB6">
        <w:t xml:space="preserve"> journalist have earned him high</w:t>
      </w:r>
      <w:r w:rsidR="00682C49">
        <w:t xml:space="preserve"> praise in</w:t>
      </w:r>
      <w:r w:rsidR="00036DB6">
        <w:t xml:space="preserve"> a cross section of industries.  </w:t>
      </w:r>
      <w:r w:rsidR="00682C49">
        <w:t xml:space="preserve">He has received a National </w:t>
      </w:r>
      <w:r w:rsidR="00036DB6">
        <w:t>Magazine Award as well as</w:t>
      </w:r>
      <w:r w:rsidR="00682C49">
        <w:t xml:space="preserve"> a Sidney Hillman Foundation Award for reporting.</w:t>
      </w:r>
      <w:r w:rsidR="00036DB6">
        <w:t xml:space="preserve">  </w:t>
      </w:r>
      <w:r w:rsidR="005361CB">
        <w:t xml:space="preserve">Additionally, </w:t>
      </w:r>
      <w:r w:rsidR="000B2EF7">
        <w:t>Schlosser has had the honor of addressing</w:t>
      </w:r>
      <w:r w:rsidR="005361CB">
        <w:t xml:space="preserve"> the United States Hous</w:t>
      </w:r>
      <w:r w:rsidR="000B2EF7">
        <w:t>e</w:t>
      </w:r>
      <w:r w:rsidR="00F015B8">
        <w:t xml:space="preserve"> of Representatives and Senate.  Also, </w:t>
      </w:r>
      <w:r w:rsidR="000B2EF7">
        <w:t xml:space="preserve">he </w:t>
      </w:r>
      <w:r w:rsidR="005361CB">
        <w:t>has lectured at universities across the co</w:t>
      </w:r>
      <w:r w:rsidR="00F015B8">
        <w:t xml:space="preserve">untry, including </w:t>
      </w:r>
      <w:r w:rsidR="005361CB">
        <w:t xml:space="preserve">Princeton University, the University of California at </w:t>
      </w:r>
      <w:r w:rsidR="005361CB">
        <w:lastRenderedPageBreak/>
        <w:t>Berkeley, Yale University, College of the Holy Cross, and Claremont College.</w:t>
      </w:r>
      <w:r w:rsidR="000B2EF7">
        <w:t xml:space="preserve">  </w:t>
      </w:r>
      <w:r w:rsidR="00036DB6">
        <w:t xml:space="preserve">Schlosser has written three books, all of which have been national bestsellers.  </w:t>
      </w:r>
      <w:r w:rsidR="000B2EF7">
        <w:t>His</w:t>
      </w:r>
      <w:r w:rsidR="00036DB6">
        <w:t xml:space="preserve"> most famous work is </w:t>
      </w:r>
      <w:r w:rsidR="00036DB6">
        <w:rPr>
          <w:i/>
        </w:rPr>
        <w:t>Fast Food Nation</w:t>
      </w:r>
      <w:r w:rsidR="00036DB6">
        <w:t xml:space="preserve">, </w:t>
      </w:r>
      <w:r w:rsidR="005361CB">
        <w:t xml:space="preserve">which started as an article in Rolling Stone, has been called “a groundbreaking work of investigation and cultural history that changed the way America thinks about the way it eats” (“Author Biography: Eric Schlosser”).  </w:t>
      </w:r>
      <w:r w:rsidR="005361CB">
        <w:rPr>
          <w:i/>
        </w:rPr>
        <w:t>Fast Food Nation</w:t>
      </w:r>
      <w:r w:rsidR="005361CB">
        <w:t xml:space="preserve"> is now an assigned reading book at u</w:t>
      </w:r>
      <w:r w:rsidR="000B2EF7">
        <w:t xml:space="preserve">niversities across the country.  </w:t>
      </w:r>
      <w:commentRangeStart w:id="14"/>
      <w:r w:rsidR="000B2EF7">
        <w:t>Schlosser has immense experience in the literary world</w:t>
      </w:r>
      <w:r w:rsidR="009545BC">
        <w:t xml:space="preserve">, which provides him with credibility and reliability.  </w:t>
      </w:r>
      <w:r w:rsidR="003F3CC4">
        <w:t xml:space="preserve">Also, Schlosser’s invitations to respectable universities and government institutions shows that even well respected, powerful people </w:t>
      </w:r>
      <w:r w:rsidR="00B41672">
        <w:t xml:space="preserve">trust Schlosser’s </w:t>
      </w:r>
      <w:r w:rsidR="00350F7E">
        <w:t xml:space="preserve">work; this </w:t>
      </w:r>
      <w:r w:rsidR="00B41672">
        <w:t>giv</w:t>
      </w:r>
      <w:r w:rsidR="00350F7E">
        <w:t>es</w:t>
      </w:r>
      <w:r w:rsidR="003F2501">
        <w:t xml:space="preserve"> Schlosser immense authority.  </w:t>
      </w:r>
      <w:commentRangeEnd w:id="14"/>
      <w:r w:rsidR="007A7868">
        <w:rPr>
          <w:rStyle w:val="CommentReference"/>
        </w:rPr>
        <w:commentReference w:id="14"/>
      </w:r>
      <w:r w:rsidR="009545BC">
        <w:t>Additionally, Schlosser’s great success shows his writing is creative, impressionable, and dependable.</w:t>
      </w:r>
    </w:p>
    <w:p w:rsidR="00286A2C" w:rsidRPr="00286A2C" w:rsidRDefault="00286A2C" w:rsidP="005361CB">
      <w:pPr>
        <w:spacing w:line="480" w:lineRule="auto"/>
        <w:rPr>
          <w:u w:val="single"/>
        </w:rPr>
      </w:pPr>
      <w:r w:rsidRPr="00286A2C">
        <w:rPr>
          <w:u w:val="single"/>
        </w:rPr>
        <w:t>III: The Book’s Argument</w:t>
      </w:r>
    </w:p>
    <w:p w:rsidR="00AA480E" w:rsidRPr="00F015B8" w:rsidRDefault="009545BC" w:rsidP="00F015B8">
      <w:pPr>
        <w:spacing w:line="480" w:lineRule="auto"/>
        <w:rPr>
          <w:iCs/>
          <w:color w:val="000000"/>
        </w:rPr>
      </w:pPr>
      <w:r>
        <w:t xml:space="preserve"> </w:t>
      </w:r>
      <w:r w:rsidR="003F2501">
        <w:tab/>
      </w:r>
      <w:r w:rsidR="00AE49CE" w:rsidRPr="00EE1398">
        <w:rPr>
          <w:rStyle w:val="body1"/>
          <w:rFonts w:ascii="Times New Roman" w:hAnsi="Times New Roman" w:cs="Times New Roman"/>
          <w:i/>
          <w:sz w:val="24"/>
          <w:szCs w:val="24"/>
        </w:rPr>
        <w:t>Fast Food Nation</w:t>
      </w:r>
      <w:r w:rsidR="00970980">
        <w:rPr>
          <w:rStyle w:val="body1"/>
          <w:rFonts w:ascii="Times New Roman" w:hAnsi="Times New Roman" w:cs="Times New Roman"/>
          <w:iCs/>
          <w:sz w:val="24"/>
          <w:szCs w:val="24"/>
        </w:rPr>
        <w:t xml:space="preserve"> displays the numerous ways in which the fast food industry has corrupted American society, and Schlosser’s rhetorically persuasive tactics make his examples convincing and credible.  </w:t>
      </w:r>
      <w:r w:rsidR="00467D3D">
        <w:rPr>
          <w:rStyle w:val="body1"/>
          <w:rFonts w:ascii="Times New Roman" w:hAnsi="Times New Roman" w:cs="Times New Roman"/>
          <w:iCs/>
          <w:sz w:val="24"/>
          <w:szCs w:val="24"/>
        </w:rPr>
        <w:t>Schlosser uses appeals to pathos, logos, and ethos to es</w:t>
      </w:r>
      <w:r w:rsidR="00FA0BBA">
        <w:rPr>
          <w:rStyle w:val="body1"/>
          <w:rFonts w:ascii="Times New Roman" w:hAnsi="Times New Roman" w:cs="Times New Roman"/>
          <w:iCs/>
          <w:sz w:val="24"/>
          <w:szCs w:val="24"/>
        </w:rPr>
        <w:t>tablish support for his claims.</w:t>
      </w:r>
      <w:r w:rsidR="00AA480E">
        <w:t xml:space="preserve"> </w:t>
      </w:r>
    </w:p>
    <w:p w:rsidR="00F85518" w:rsidRDefault="00AA480E" w:rsidP="003A37F4">
      <w:pPr>
        <w:spacing w:line="480" w:lineRule="auto"/>
      </w:pPr>
      <w:r>
        <w:tab/>
      </w:r>
      <w:r w:rsidR="004646ED">
        <w:t>M</w:t>
      </w:r>
      <w:r w:rsidR="003708F8">
        <w:t xml:space="preserve">ost of the novel’s persuasive tactics come from appeals to pathos.  </w:t>
      </w:r>
      <w:r w:rsidR="00E10B93">
        <w:t>The novel discusses how fast food restaurant</w:t>
      </w:r>
      <w:ins w:id="15" w:author="Rick" w:date="2009-05-26T18:45:00Z">
        <w:r w:rsidR="00BA6503">
          <w:t>s</w:t>
        </w:r>
      </w:ins>
      <w:r w:rsidR="00E10B93">
        <w:t xml:space="preserve"> aim </w:t>
      </w:r>
      <w:commentRangeStart w:id="16"/>
      <w:r w:rsidR="00E10B93">
        <w:t xml:space="preserve">their </w:t>
      </w:r>
      <w:commentRangeEnd w:id="16"/>
      <w:r w:rsidR="007A7868">
        <w:rPr>
          <w:rStyle w:val="CommentReference"/>
        </w:rPr>
        <w:commentReference w:id="16"/>
      </w:r>
      <w:r w:rsidR="00E10B93">
        <w:t>advertising at children.  The fast food restaurants know that children are very vulnerable, and they hope to leave a lasting impression in the minds of those young kids.  Restaurants create kid-friendly environments by having cheerful mascots (such as Ronald McDonald) and entertaini</w:t>
      </w:r>
      <w:r w:rsidR="003A37F4">
        <w:t xml:space="preserve">ng “playlands” (Schlosser 23).  </w:t>
      </w:r>
      <w:r w:rsidR="00293ABC">
        <w:t>People think of c</w:t>
      </w:r>
      <w:r w:rsidR="00E10B93">
        <w:t xml:space="preserve">hildren </w:t>
      </w:r>
      <w:r w:rsidR="00293ABC">
        <w:t>as</w:t>
      </w:r>
      <w:r w:rsidR="00E10B93">
        <w:t xml:space="preserve"> precious</w:t>
      </w:r>
      <w:r w:rsidR="00293ABC">
        <w:t xml:space="preserve"> blessings who are innocent and naïve.  That is why </w:t>
      </w:r>
      <w:r w:rsidR="00E10B93">
        <w:t>Schlosser’s d</w:t>
      </w:r>
      <w:r w:rsidR="00293ABC">
        <w:t>epiction</w:t>
      </w:r>
      <w:r w:rsidR="00E10B93">
        <w:t xml:space="preserve"> of </w:t>
      </w:r>
      <w:r w:rsidR="00293ABC">
        <w:t xml:space="preserve">how </w:t>
      </w:r>
      <w:r w:rsidR="00E10B93">
        <w:t>children</w:t>
      </w:r>
      <w:r w:rsidR="00293ABC">
        <w:t>’s minds</w:t>
      </w:r>
      <w:r w:rsidR="00E10B93">
        <w:t xml:space="preserve"> </w:t>
      </w:r>
      <w:r w:rsidR="00293ABC">
        <w:t xml:space="preserve">are </w:t>
      </w:r>
      <w:r w:rsidR="00E10B93">
        <w:t>corrupted by</w:t>
      </w:r>
      <w:r w:rsidR="00293ABC">
        <w:t xml:space="preserve"> fast food</w:t>
      </w:r>
      <w:r w:rsidR="00E10B93">
        <w:t xml:space="preserve"> advertisements</w:t>
      </w:r>
      <w:r w:rsidR="00293ABC">
        <w:t xml:space="preserve"> evokes such strong </w:t>
      </w:r>
      <w:commentRangeStart w:id="17"/>
      <w:r w:rsidR="00293ABC">
        <w:t>emotions</w:t>
      </w:r>
      <w:commentRangeEnd w:id="17"/>
      <w:r w:rsidR="007A7868">
        <w:rPr>
          <w:rStyle w:val="CommentReference"/>
        </w:rPr>
        <w:commentReference w:id="17"/>
      </w:r>
      <w:r w:rsidR="00293ABC">
        <w:t>.</w:t>
      </w:r>
      <w:r w:rsidR="003A37F4">
        <w:t xml:space="preserve">  These </w:t>
      </w:r>
      <w:r w:rsidR="003A37F4">
        <w:lastRenderedPageBreak/>
        <w:t>descriptions make the reader sympathize with the poor children and look at the fast food companies with disgust.</w:t>
      </w:r>
    </w:p>
    <w:p w:rsidR="0063056E" w:rsidRDefault="00F85518" w:rsidP="00BA6503">
      <w:pPr>
        <w:spacing w:line="480" w:lineRule="auto"/>
      </w:pPr>
      <w:r>
        <w:tab/>
        <w:t>Another appeal to pathos is presented in the discussion about the poor treatment of the fast food employees.  Fast food restaurants do not need experienced or skil</w:t>
      </w:r>
      <w:r w:rsidR="00171835">
        <w:t>led workers.  All they need is a few</w:t>
      </w:r>
      <w:r>
        <w:t xml:space="preserve"> people to take orders, operate machines, and do simple tasks.  So, the fast food businesses seek pe</w:t>
      </w:r>
      <w:r w:rsidR="00171835">
        <w:t xml:space="preserve">ople who are unskilled </w:t>
      </w:r>
      <w:r>
        <w:t>and will work for low pay</w:t>
      </w:r>
      <w:r w:rsidR="00171835">
        <w:t>.  The</w:t>
      </w:r>
      <w:r>
        <w:t xml:space="preserve"> current </w:t>
      </w:r>
      <w:r w:rsidR="00171835">
        <w:t xml:space="preserve">fast food </w:t>
      </w:r>
      <w:r>
        <w:t xml:space="preserve">workforce is comprised of </w:t>
      </w:r>
      <w:r w:rsidR="00171835">
        <w:t xml:space="preserve">mostly </w:t>
      </w:r>
      <w:r>
        <w:t>teen-age</w:t>
      </w:r>
      <w:ins w:id="18" w:author=" " w:date="2009-05-20T20:38:00Z">
        <w:r w:rsidR="007A7868">
          <w:t>rs</w:t>
        </w:r>
      </w:ins>
      <w:r>
        <w:t xml:space="preserve">, </w:t>
      </w:r>
      <w:ins w:id="19" w:author=" " w:date="2009-05-20T20:38:00Z">
        <w:r w:rsidR="007A7868">
          <w:t xml:space="preserve">the </w:t>
        </w:r>
      </w:ins>
      <w:r>
        <w:t xml:space="preserve">elderly, </w:t>
      </w:r>
      <w:ins w:id="20" w:author=" " w:date="2009-05-20T20:38:00Z">
        <w:r w:rsidR="007A7868">
          <w:t xml:space="preserve">the </w:t>
        </w:r>
      </w:ins>
      <w:r>
        <w:t>disabled, and immigrant</w:t>
      </w:r>
      <w:ins w:id="21" w:author=" " w:date="2009-05-20T20:38:00Z">
        <w:r w:rsidR="007A7868">
          <w:t>s</w:t>
        </w:r>
      </w:ins>
      <w:del w:id="22" w:author=" " w:date="2009-05-20T20:38:00Z">
        <w:r w:rsidDel="007A7868">
          <w:delText xml:space="preserve"> individuals</w:delText>
        </w:r>
      </w:del>
      <w:r>
        <w:t>.</w:t>
      </w:r>
      <w:r w:rsidR="00171835">
        <w:t xml:space="preserve">  Schlosser interviewed numerous fast food employees and almost all of them expressed negative comments about their jobs.  Many employees admitted to working twelve-hour shifts, not recei</w:t>
      </w:r>
      <w:r w:rsidR="004646ED">
        <w:t>ving their fully earned wages</w:t>
      </w:r>
      <w:r w:rsidR="00171835">
        <w:t>, and being disrespected and spoken to in a derogatory manner (Schlosser 73).  Also, everyone Schlosser interviewed was a struggling employee—either a poor teenager from a broken family, an immigrant who barely speaks English, or a mentally handicapped individual.</w:t>
      </w:r>
      <w:r w:rsidR="00671611">
        <w:t xml:space="preserve">  </w:t>
      </w:r>
      <w:commentRangeStart w:id="23"/>
      <w:del w:id="24" w:author="Rick" w:date="2009-05-26T18:47:00Z">
        <w:r w:rsidR="00671611" w:rsidDel="00BA6503">
          <w:delText xml:space="preserve">All these </w:delText>
        </w:r>
        <w:r w:rsidR="00671611" w:rsidDel="00BA6503">
          <w:delText xml:space="preserve">selected </w:delText>
        </w:r>
        <w:r w:rsidR="00671611" w:rsidDel="00BA6503">
          <w:delText>employees already face challenges and struggle through daily life</w:delText>
        </w:r>
        <w:commentRangeEnd w:id="23"/>
        <w:r w:rsidR="007A7868" w:rsidDel="00BA6503">
          <w:rPr>
            <w:rStyle w:val="CommentReference"/>
          </w:rPr>
          <w:commentReference w:id="23"/>
        </w:r>
        <w:r w:rsidR="00671611" w:rsidDel="00BA6503">
          <w:delText xml:space="preserve">.  </w:delText>
        </w:r>
      </w:del>
      <w:smartTag w:uri="urn:schemas-microsoft-com:office:smarttags" w:element="City">
        <w:smartTag w:uri="urn:schemas-microsoft-com:office:smarttags" w:element="place">
          <w:r w:rsidR="00671611">
            <w:t>Reading</w:t>
          </w:r>
        </w:smartTag>
      </w:smartTag>
      <w:r w:rsidR="00671611">
        <w:t xml:space="preserve"> about how these individuals’ jobs </w:t>
      </w:r>
      <w:r w:rsidR="004646ED">
        <w:t>add</w:t>
      </w:r>
      <w:r w:rsidR="00671611">
        <w:t xml:space="preserve"> </w:t>
      </w:r>
      <w:ins w:id="25" w:author="Rick" w:date="2009-05-26T18:47:00Z">
        <w:r w:rsidR="00BA6503">
          <w:t xml:space="preserve">unnecessary challenges and </w:t>
        </w:r>
      </w:ins>
      <w:r w:rsidR="00671611">
        <w:t xml:space="preserve">struggles </w:t>
      </w:r>
      <w:r w:rsidR="004646ED">
        <w:t>in their lives</w:t>
      </w:r>
      <w:r w:rsidR="00671611">
        <w:t xml:space="preserve"> is heartbreaking.  Schlosser definitely knows how to e</w:t>
      </w:r>
      <w:r w:rsidR="008C36B3">
        <w:t>voke piteous emotions out of the</w:t>
      </w:r>
      <w:r w:rsidR="00671611">
        <w:t xml:space="preserve"> reader.</w:t>
      </w:r>
    </w:p>
    <w:p w:rsidR="004801AF" w:rsidRDefault="0063056E" w:rsidP="00BA6503">
      <w:pPr>
        <w:spacing w:line="480" w:lineRule="auto"/>
      </w:pPr>
      <w:r>
        <w:tab/>
        <w:t xml:space="preserve">In addition to appeals to pathos, Schlosser uses numerous logistical appeals to show how </w:t>
      </w:r>
      <w:commentRangeStart w:id="26"/>
      <w:del w:id="27" w:author="Rick" w:date="2009-05-26T18:54:00Z">
        <w:r w:rsidDel="00BA6503">
          <w:delText xml:space="preserve">largely </w:delText>
        </w:r>
      </w:del>
      <w:commentRangeEnd w:id="26"/>
      <w:ins w:id="28" w:author="Rick" w:date="2009-05-26T18:54:00Z">
        <w:r w:rsidR="00BA6503">
          <w:t xml:space="preserve">immensely </w:t>
        </w:r>
      </w:ins>
      <w:r w:rsidR="007A7868">
        <w:rPr>
          <w:rStyle w:val="CommentReference"/>
        </w:rPr>
        <w:commentReference w:id="26"/>
      </w:r>
      <w:r>
        <w:t>the fast food industry has impact</w:t>
      </w:r>
      <w:ins w:id="29" w:author="Rick" w:date="2009-05-26T18:54:00Z">
        <w:r w:rsidR="00BA6503">
          <w:t>ed</w:t>
        </w:r>
      </w:ins>
      <w:r>
        <w:t xml:space="preserve"> the </w:t>
      </w:r>
      <w:smartTag w:uri="urn:schemas-microsoft-com:office:smarttags" w:element="country-region">
        <w:smartTag w:uri="urn:schemas-microsoft-com:office:smarttags" w:element="place">
          <w:r>
            <w:t>U.S.</w:t>
          </w:r>
        </w:smartTag>
      </w:smartTag>
      <w:r>
        <w:t xml:space="preserve"> economy.  Schlosser argues that over the last three decades, fast food has infiltrated every “nook and cranny” of American society.  Schlosser then supports this claim by stating that in 2000, Americans spent more than $110 billion on fast food.  </w:t>
      </w:r>
      <w:r w:rsidR="004801AF">
        <w:t>Americans now spend more money on fast food than on movies, books, magazines, videos, and recorded music—</w:t>
      </w:r>
      <w:commentRangeStart w:id="30"/>
      <w:r w:rsidR="004801AF">
        <w:t xml:space="preserve">combined </w:t>
      </w:r>
      <w:commentRangeEnd w:id="30"/>
      <w:r w:rsidR="007A7868">
        <w:rPr>
          <w:rStyle w:val="CommentReference"/>
        </w:rPr>
        <w:commentReference w:id="30"/>
      </w:r>
      <w:r w:rsidR="004801AF">
        <w:t xml:space="preserve">(Schlosser 3).  This statistic is astonishing and almost unbelievable.  Schlosser uses this appeal to logos in the beginning of the novel to </w:t>
      </w:r>
      <w:r w:rsidR="004801AF">
        <w:lastRenderedPageBreak/>
        <w:t>astound the reader and grasp his/her attention.  Thi</w:t>
      </w:r>
      <w:r w:rsidR="004646ED">
        <w:t>s statistic certainly convinces</w:t>
      </w:r>
      <w:r w:rsidR="004801AF">
        <w:t xml:space="preserve"> the reader that fast food is a huge part of Americans’ lives.</w:t>
      </w:r>
    </w:p>
    <w:p w:rsidR="00171835" w:rsidRDefault="004801AF" w:rsidP="002721CC">
      <w:pPr>
        <w:spacing w:line="480" w:lineRule="auto"/>
      </w:pPr>
      <w:r>
        <w:tab/>
        <w:t>Finally, Schlosser’s mo</w:t>
      </w:r>
      <w:r w:rsidR="002721CC">
        <w:t xml:space="preserve">st persuasive technique </w:t>
      </w:r>
      <w:r w:rsidR="002C56B0">
        <w:t xml:space="preserve">is his appeal to ethos, which </w:t>
      </w:r>
      <w:r w:rsidR="002721CC">
        <w:t>comes at the very end of the novel.  The last section of the book is titled “Notes</w:t>
      </w:r>
      <w:commentRangeStart w:id="31"/>
      <w:del w:id="32" w:author="Rick" w:date="2009-05-26T18:55:00Z">
        <w:r w:rsidR="002721CC" w:rsidDel="00BA6503">
          <w:delText>”</w:delText>
        </w:r>
      </w:del>
      <w:r w:rsidR="002721CC">
        <w:t>.</w:t>
      </w:r>
      <w:commentRangeEnd w:id="31"/>
      <w:ins w:id="33" w:author="Rick" w:date="2009-05-26T18:55:00Z">
        <w:r w:rsidR="00BA6503">
          <w:t>”</w:t>
        </w:r>
      </w:ins>
      <w:r w:rsidR="007A7868">
        <w:rPr>
          <w:rStyle w:val="CommentReference"/>
        </w:rPr>
        <w:commentReference w:id="31"/>
      </w:r>
      <w:r w:rsidR="002721CC">
        <w:t xml:space="preserve">  In this section, Schlosser credits every person, business, website, and book from which he retrieved information.  Every piece of evidence is cited and explained.  </w:t>
      </w:r>
      <w:r w:rsidR="002C56B0">
        <w:t xml:space="preserve">The sources include reliable government groups (such as the U.S. Commerce Department), credible organizations (such as the National Restaurant Association), and famous fast food pioneers (such as Ray Kroc, inventor of Ronald McDonald and franchisor of McDonalds) (Schlosser 278-329).  These extensive notes build credibility and reliability in the information presented in the novel.  </w:t>
      </w:r>
      <w:commentRangeStart w:id="34"/>
      <w:r w:rsidR="002C56B0">
        <w:t>These notes show that Schlosser’s evidence is not false and can be used to form an educated opinion of the fast food industry.</w:t>
      </w:r>
      <w:commentRangeEnd w:id="34"/>
      <w:r w:rsidR="007A7868">
        <w:rPr>
          <w:rStyle w:val="CommentReference"/>
        </w:rPr>
        <w:commentReference w:id="34"/>
      </w:r>
    </w:p>
    <w:p w:rsidR="002C56B0" w:rsidRDefault="002C56B0" w:rsidP="001C4437">
      <w:pPr>
        <w:spacing w:line="480" w:lineRule="auto"/>
      </w:pPr>
      <w:r>
        <w:tab/>
        <w:t xml:space="preserve">The only real weakness in Schlosser’s novel is the text’s organization.  The book quickly jumps from one topic to another, and although the different topic sections are labeled, parts of the book are difficult to follow.  </w:t>
      </w:r>
      <w:r w:rsidR="001C4437">
        <w:t>If the information was more neatly organized, and the topics transitioned into each other more smoothly, the book would present its information in more straightforward way, making it easier for the reader.</w:t>
      </w:r>
    </w:p>
    <w:p w:rsidR="00F72BBA" w:rsidRPr="002C56B0" w:rsidRDefault="00F72BBA" w:rsidP="002C56B0">
      <w:pPr>
        <w:spacing w:line="480" w:lineRule="auto"/>
        <w:rPr>
          <w:color w:val="000000"/>
        </w:rPr>
      </w:pPr>
      <w:r w:rsidRPr="00F72BBA">
        <w:rPr>
          <w:u w:val="single"/>
        </w:rPr>
        <w:t>IV: Opposing Viewpoints</w:t>
      </w:r>
    </w:p>
    <w:p w:rsidR="003325DF" w:rsidRDefault="00F72BBA" w:rsidP="0086674B">
      <w:pPr>
        <w:spacing w:line="480" w:lineRule="auto"/>
        <w:ind w:firstLine="720"/>
      </w:pPr>
      <w:r>
        <w:t>When this book was first published, many fast food chain owners were outraged.  The companies argued that Schlosser</w:t>
      </w:r>
      <w:r w:rsidR="004646ED">
        <w:t>’s</w:t>
      </w:r>
      <w:r>
        <w:t xml:space="preserve"> arguments were biased, unreliable, and false.  Mark Klein, the communications director for Cargill Inc. (one of the nation’s leading food marketers) stated, "I don't fully understand how Schlosser can say some of these things when there are numbers out there that prove differently" (Jayne).  </w:t>
      </w:r>
      <w:r w:rsidR="004646ED">
        <w:t xml:space="preserve">Klein challenged </w:t>
      </w:r>
      <w:r w:rsidR="003325DF">
        <w:t xml:space="preserve">Schlosser’s claim that employees in the food industry are paid low wages by stating that the starting salary for employees at Cargill Inc. </w:t>
      </w:r>
      <w:r w:rsidR="003325DF">
        <w:lastRenderedPageBreak/>
        <w:t xml:space="preserve">is $10.33, a wage that he does not consider low (Jayne).  I do agree that a wage of $10.33 is fairly high for a part-time job; this wage is almost $3 above minimum wage.  However, the starting salary of an employee at Cargill Inc. is completely than the salary paid to fast food employees.  </w:t>
      </w:r>
      <w:commentRangeStart w:id="35"/>
      <w:r w:rsidR="003325DF">
        <w:t>The two jobs are very different and are in different areas of the food industry.</w:t>
      </w:r>
      <w:r w:rsidR="004801AF">
        <w:t xml:space="preserve">  Additionally, all of Schlosser’s information is cited at the end of the novel, so unless his resources provided false information, all of Schlosser’s evidence is reliable.  </w:t>
      </w:r>
      <w:r w:rsidR="003325DF">
        <w:t>Klein’s counterargument to Schlosser’s claim is weak and does not disprove Schlosser’s statement.</w:t>
      </w:r>
      <w:commentRangeEnd w:id="35"/>
      <w:r w:rsidR="00566E0B">
        <w:rPr>
          <w:rStyle w:val="CommentReference"/>
        </w:rPr>
        <w:commentReference w:id="35"/>
      </w:r>
    </w:p>
    <w:p w:rsidR="00A3644B" w:rsidRDefault="004646ED" w:rsidP="004646ED">
      <w:pPr>
        <w:spacing w:line="480" w:lineRule="auto"/>
        <w:ind w:firstLine="720"/>
      </w:pPr>
      <w:r>
        <w:t xml:space="preserve">Additional opposition to </w:t>
      </w:r>
      <w:r>
        <w:rPr>
          <w:i/>
          <w:iCs/>
        </w:rPr>
        <w:t>Fast Food Nation</w:t>
      </w:r>
      <w:r>
        <w:t xml:space="preserve"> comes from the website “Best Food Nation.”  This website was formed by numerous members of the food industry who were angered by Schlosser’s book.  The site tries to disprove Schlosser’s arguments by showing the </w:t>
      </w:r>
      <w:r w:rsidR="00A3644B">
        <w:t xml:space="preserve">many ways in which the fast food industry actually helps the </w:t>
      </w:r>
      <w:smartTag w:uri="urn:schemas-microsoft-com:office:smarttags" w:element="country-region">
        <w:smartTag w:uri="urn:schemas-microsoft-com:office:smarttags" w:element="place">
          <w:r w:rsidR="00A3644B">
            <w:t>U.S.</w:t>
          </w:r>
        </w:smartTag>
      </w:smartTag>
      <w:r w:rsidR="00A3644B">
        <w:t xml:space="preserve"> economy.  </w:t>
      </w:r>
      <w:r>
        <w:t>“Best Food Nation” claims</w:t>
      </w:r>
      <w:r w:rsidR="00A3644B">
        <w:t xml:space="preserve"> that </w:t>
      </w:r>
      <w:smartTag w:uri="urn:schemas-microsoft-com:office:smarttags" w:element="country-region">
        <w:smartTag w:uri="urn:schemas-microsoft-com:office:smarttags" w:element="place">
          <w:r w:rsidR="00A3644B">
            <w:t>America</w:t>
          </w:r>
        </w:smartTag>
      </w:smartTag>
      <w:r w:rsidR="00A3644B">
        <w:t>’s restaurants “build careers, serve customers, and provide choice.</w:t>
      </w:r>
      <w:r>
        <w:t>”</w:t>
      </w:r>
      <w:r w:rsidR="00A3644B">
        <w:t xml:space="preserve">  It states that restaurants are one of </w:t>
      </w:r>
      <w:smartTag w:uri="urn:schemas-microsoft-com:office:smarttags" w:element="country-region">
        <w:smartTag w:uri="urn:schemas-microsoft-com:office:smarttags" w:element="place">
          <w:r w:rsidR="00A3644B">
            <w:t>America</w:t>
          </w:r>
        </w:smartTag>
      </w:smartTag>
      <w:r w:rsidR="00A3644B">
        <w:t>’s largest private sector employers, providing more than 12.8 million jobs to people, most who are untrained, inexperience</w:t>
      </w:r>
      <w:r>
        <w:t>d</w:t>
      </w:r>
      <w:r w:rsidR="00A3644B">
        <w:t>, or disabled</w:t>
      </w:r>
      <w:r>
        <w:t xml:space="preserve">.  It also asserts that these jobs are provided to people who </w:t>
      </w:r>
      <w:r w:rsidR="00A3644B">
        <w:t>are unable to find work anywhere else (</w:t>
      </w:r>
      <w:r w:rsidR="00A3644B" w:rsidRPr="00A3644B">
        <w:rPr>
          <w:u w:val="single"/>
        </w:rPr>
        <w:t>Best Food Nation</w:t>
      </w:r>
      <w:r w:rsidR="00A3644B">
        <w:t xml:space="preserve">).  It is true that a lot of the employees at fast food restaurants would not be able to find work in other industries.  </w:t>
      </w:r>
      <w:commentRangeStart w:id="36"/>
      <w:r w:rsidR="00A3644B">
        <w:t xml:space="preserve">However, this does not contradict </w:t>
      </w:r>
      <w:r>
        <w:t>or justify fast food employees being</w:t>
      </w:r>
      <w:r w:rsidR="00A3644B">
        <w:t xml:space="preserve"> treated poorly and disrespected.</w:t>
      </w:r>
      <w:commentRangeEnd w:id="36"/>
      <w:r w:rsidR="00566E0B">
        <w:rPr>
          <w:rStyle w:val="CommentReference"/>
        </w:rPr>
        <w:commentReference w:id="36"/>
      </w:r>
    </w:p>
    <w:p w:rsidR="00EE1398" w:rsidRDefault="00A3644B" w:rsidP="0086674B">
      <w:pPr>
        <w:spacing w:line="480" w:lineRule="auto"/>
        <w:ind w:firstLine="720"/>
        <w:rPr>
          <w:rStyle w:val="body1"/>
          <w:rFonts w:ascii="Times New Roman" w:hAnsi="Times New Roman" w:cs="Times New Roman"/>
          <w:sz w:val="24"/>
          <w:szCs w:val="24"/>
        </w:rPr>
      </w:pPr>
      <w:r>
        <w:t>Additionally, the website argues that the re</w:t>
      </w:r>
      <w:r w:rsidR="004646ED">
        <w:t>staurant industry actually enhances</w:t>
      </w:r>
      <w:r>
        <w:t xml:space="preserve"> the </w:t>
      </w:r>
      <w:smartTag w:uri="urn:schemas-microsoft-com:office:smarttags" w:element="country-region">
        <w:smartTag w:uri="urn:schemas-microsoft-com:office:smarttags" w:element="place">
          <w:r>
            <w:t>U.S.</w:t>
          </w:r>
        </w:smartTag>
      </w:smartTag>
      <w:r>
        <w:t xml:space="preserve"> economy, stating that restaurant sales currently account for four percent of the U.S. GDP.  Also, the site claims </w:t>
      </w:r>
      <w:r w:rsidRPr="00A3644B">
        <w:t xml:space="preserve">that </w:t>
      </w:r>
      <w:r w:rsidRPr="00A3644B">
        <w:rPr>
          <w:rStyle w:val="body1"/>
          <w:rFonts w:ascii="Times New Roman" w:hAnsi="Times New Roman" w:cs="Times New Roman"/>
          <w:sz w:val="24"/>
          <w:szCs w:val="24"/>
        </w:rPr>
        <w:t>statistics show that every dollar spent dining out generates $2.34 in business for other industries</w:t>
      </w:r>
      <w:r w:rsidR="00EE1398">
        <w:rPr>
          <w:rStyle w:val="body1"/>
          <w:rFonts w:ascii="Times New Roman" w:hAnsi="Times New Roman" w:cs="Times New Roman"/>
          <w:sz w:val="24"/>
          <w:szCs w:val="24"/>
        </w:rPr>
        <w:t xml:space="preserve"> (</w:t>
      </w:r>
      <w:r w:rsidR="00EE1398">
        <w:rPr>
          <w:rStyle w:val="body1"/>
          <w:rFonts w:ascii="Times New Roman" w:hAnsi="Times New Roman" w:cs="Times New Roman"/>
          <w:sz w:val="24"/>
          <w:szCs w:val="24"/>
          <w:u w:val="single"/>
        </w:rPr>
        <w:t>Best Food Nation</w:t>
      </w:r>
      <w:r w:rsidR="00EE1398">
        <w:rPr>
          <w:rStyle w:val="body1"/>
          <w:rFonts w:ascii="Times New Roman" w:hAnsi="Times New Roman" w:cs="Times New Roman"/>
          <w:sz w:val="24"/>
          <w:szCs w:val="24"/>
        </w:rPr>
        <w:t xml:space="preserve">).  Although the fast food restaurant industry may contribute to the </w:t>
      </w:r>
      <w:smartTag w:uri="urn:schemas-microsoft-com:office:smarttags" w:element="country-region">
        <w:smartTag w:uri="urn:schemas-microsoft-com:office:smarttags" w:element="place">
          <w:r w:rsidR="00EE1398">
            <w:rPr>
              <w:rStyle w:val="body1"/>
              <w:rFonts w:ascii="Times New Roman" w:hAnsi="Times New Roman" w:cs="Times New Roman"/>
              <w:sz w:val="24"/>
              <w:szCs w:val="24"/>
            </w:rPr>
            <w:t>United States</w:t>
          </w:r>
        </w:smartTag>
      </w:smartTag>
      <w:r w:rsidR="00EE1398">
        <w:rPr>
          <w:rStyle w:val="body1"/>
          <w:rFonts w:ascii="Times New Roman" w:hAnsi="Times New Roman" w:cs="Times New Roman"/>
          <w:sz w:val="24"/>
          <w:szCs w:val="24"/>
        </w:rPr>
        <w:t xml:space="preserve">’ financial success, the negative impacts on the economy outweigh </w:t>
      </w:r>
      <w:r w:rsidR="00EE1398">
        <w:rPr>
          <w:rStyle w:val="body1"/>
          <w:rFonts w:ascii="Times New Roman" w:hAnsi="Times New Roman" w:cs="Times New Roman"/>
          <w:sz w:val="24"/>
          <w:szCs w:val="24"/>
        </w:rPr>
        <w:lastRenderedPageBreak/>
        <w:t xml:space="preserve">the benefits.  For example, </w:t>
      </w:r>
      <w:smartTag w:uri="urn:schemas-microsoft-com:office:smarttags" w:element="country-region">
        <w:smartTag w:uri="urn:schemas-microsoft-com:office:smarttags" w:element="place">
          <w:r w:rsidR="00EE1398">
            <w:rPr>
              <w:rStyle w:val="body1"/>
              <w:rFonts w:ascii="Times New Roman" w:hAnsi="Times New Roman" w:cs="Times New Roman"/>
              <w:sz w:val="24"/>
              <w:szCs w:val="24"/>
            </w:rPr>
            <w:t>America</w:t>
          </w:r>
        </w:smartTag>
      </w:smartTag>
      <w:r w:rsidR="00EE1398">
        <w:rPr>
          <w:rStyle w:val="body1"/>
          <w:rFonts w:ascii="Times New Roman" w:hAnsi="Times New Roman" w:cs="Times New Roman"/>
          <w:sz w:val="24"/>
          <w:szCs w:val="24"/>
        </w:rPr>
        <w:t xml:space="preserve">’s obesity epidemic, partly caused by the fast food industry, is a much larger issue than a few percent increase in the nation’s GDP.  The claims on this website are clearly biased and </w:t>
      </w:r>
      <w:proofErr w:type="gramStart"/>
      <w:r w:rsidR="00EE1398">
        <w:rPr>
          <w:rStyle w:val="body1"/>
          <w:rFonts w:ascii="Times New Roman" w:hAnsi="Times New Roman" w:cs="Times New Roman"/>
          <w:sz w:val="24"/>
          <w:szCs w:val="24"/>
        </w:rPr>
        <w:t>do not show</w:t>
      </w:r>
      <w:proofErr w:type="gramEnd"/>
      <w:r w:rsidR="00EE1398">
        <w:rPr>
          <w:rStyle w:val="body1"/>
          <w:rFonts w:ascii="Times New Roman" w:hAnsi="Times New Roman" w:cs="Times New Roman"/>
          <w:sz w:val="24"/>
          <w:szCs w:val="24"/>
        </w:rPr>
        <w:t xml:space="preserve"> evidence to disprove any of the </w:t>
      </w:r>
      <w:r w:rsidR="002E0473">
        <w:rPr>
          <w:rStyle w:val="body1"/>
          <w:rFonts w:ascii="Times New Roman" w:hAnsi="Times New Roman" w:cs="Times New Roman"/>
          <w:sz w:val="24"/>
          <w:szCs w:val="24"/>
        </w:rPr>
        <w:t>assertions</w:t>
      </w:r>
      <w:r w:rsidR="00EE1398">
        <w:rPr>
          <w:rStyle w:val="body1"/>
          <w:rFonts w:ascii="Times New Roman" w:hAnsi="Times New Roman" w:cs="Times New Roman"/>
          <w:sz w:val="24"/>
          <w:szCs w:val="24"/>
        </w:rPr>
        <w:t xml:space="preserve"> made by Schlosser.</w:t>
      </w:r>
    </w:p>
    <w:p w:rsidR="00EE1398" w:rsidRPr="00EE1398" w:rsidRDefault="00EE1398" w:rsidP="00EE1398">
      <w:pPr>
        <w:spacing w:line="480" w:lineRule="auto"/>
        <w:rPr>
          <w:rStyle w:val="body1"/>
          <w:rFonts w:ascii="Times New Roman" w:hAnsi="Times New Roman" w:cs="Times New Roman"/>
          <w:sz w:val="24"/>
          <w:szCs w:val="24"/>
          <w:u w:val="single"/>
        </w:rPr>
      </w:pPr>
      <w:r w:rsidRPr="00EE1398">
        <w:rPr>
          <w:rStyle w:val="body1"/>
          <w:rFonts w:ascii="Times New Roman" w:hAnsi="Times New Roman" w:cs="Times New Roman"/>
          <w:sz w:val="24"/>
          <w:szCs w:val="24"/>
          <w:u w:val="single"/>
        </w:rPr>
        <w:t>V: Conclusion</w:t>
      </w:r>
    </w:p>
    <w:p w:rsidR="00A94060" w:rsidRDefault="00EE1398" w:rsidP="004646ED">
      <w:pPr>
        <w:spacing w:line="480" w:lineRule="auto"/>
        <w:ind w:firstLine="720"/>
        <w:rPr>
          <w:rStyle w:val="body1"/>
          <w:rFonts w:ascii="Times New Roman" w:hAnsi="Times New Roman" w:cs="Times New Roman"/>
          <w:sz w:val="24"/>
          <w:szCs w:val="24"/>
        </w:rPr>
      </w:pPr>
      <w:r w:rsidRPr="00EE1398">
        <w:rPr>
          <w:rStyle w:val="body1"/>
          <w:rFonts w:ascii="Times New Roman" w:hAnsi="Times New Roman" w:cs="Times New Roman"/>
          <w:i/>
          <w:sz w:val="24"/>
          <w:szCs w:val="24"/>
        </w:rPr>
        <w:t>Fast Food Nation</w:t>
      </w:r>
      <w:r>
        <w:rPr>
          <w:rStyle w:val="body1"/>
          <w:rFonts w:ascii="Times New Roman" w:hAnsi="Times New Roman" w:cs="Times New Roman"/>
          <w:sz w:val="24"/>
          <w:szCs w:val="24"/>
        </w:rPr>
        <w:t xml:space="preserve"> </w:t>
      </w:r>
      <w:r w:rsidR="00C525DD">
        <w:rPr>
          <w:rStyle w:val="body1"/>
          <w:rFonts w:ascii="Times New Roman" w:hAnsi="Times New Roman" w:cs="Times New Roman"/>
          <w:sz w:val="24"/>
          <w:szCs w:val="24"/>
        </w:rPr>
        <w:t xml:space="preserve">employs numerous rhetorical persuasion strategies to </w:t>
      </w:r>
      <w:r>
        <w:rPr>
          <w:rStyle w:val="body1"/>
          <w:rFonts w:ascii="Times New Roman" w:hAnsi="Times New Roman" w:cs="Times New Roman"/>
          <w:sz w:val="24"/>
          <w:szCs w:val="24"/>
        </w:rPr>
        <w:t>exposes many hidden truths</w:t>
      </w:r>
      <w:r w:rsidR="00C525DD">
        <w:rPr>
          <w:rStyle w:val="body1"/>
          <w:rFonts w:ascii="Times New Roman" w:hAnsi="Times New Roman" w:cs="Times New Roman"/>
          <w:sz w:val="24"/>
          <w:szCs w:val="24"/>
        </w:rPr>
        <w:t xml:space="preserve"> about the fast food industry.  </w:t>
      </w:r>
      <w:r w:rsidR="004646ED">
        <w:rPr>
          <w:rStyle w:val="body1"/>
          <w:rFonts w:ascii="Times New Roman" w:hAnsi="Times New Roman" w:cs="Times New Roman"/>
          <w:sz w:val="24"/>
          <w:szCs w:val="24"/>
        </w:rPr>
        <w:t>T</w:t>
      </w:r>
      <w:r w:rsidR="00C525DD">
        <w:rPr>
          <w:rStyle w:val="body1"/>
          <w:rFonts w:ascii="Times New Roman" w:hAnsi="Times New Roman" w:cs="Times New Roman"/>
          <w:sz w:val="24"/>
          <w:szCs w:val="24"/>
        </w:rPr>
        <w:t>hrough appeals to pathos, t</w:t>
      </w:r>
      <w:r w:rsidR="007D15F6">
        <w:rPr>
          <w:rStyle w:val="body1"/>
          <w:rFonts w:ascii="Times New Roman" w:hAnsi="Times New Roman" w:cs="Times New Roman"/>
          <w:sz w:val="24"/>
          <w:szCs w:val="24"/>
        </w:rPr>
        <w:t>he book shows how</w:t>
      </w:r>
      <w:r w:rsidR="00AF65E1">
        <w:rPr>
          <w:rStyle w:val="body1"/>
          <w:rFonts w:ascii="Times New Roman" w:hAnsi="Times New Roman" w:cs="Times New Roman"/>
          <w:sz w:val="24"/>
          <w:szCs w:val="24"/>
        </w:rPr>
        <w:t xml:space="preserve"> fast food advertising is aimed at the impressionable minds of children, causing kids to behave poorly and eat badly.  </w:t>
      </w:r>
      <w:r w:rsidR="004646ED">
        <w:rPr>
          <w:rStyle w:val="body1"/>
          <w:rFonts w:ascii="Times New Roman" w:hAnsi="Times New Roman" w:cs="Times New Roman"/>
          <w:sz w:val="24"/>
          <w:szCs w:val="24"/>
        </w:rPr>
        <w:t>Additional</w:t>
      </w:r>
      <w:r w:rsidR="00C525DD">
        <w:rPr>
          <w:rStyle w:val="body1"/>
          <w:rFonts w:ascii="Times New Roman" w:hAnsi="Times New Roman" w:cs="Times New Roman"/>
          <w:sz w:val="24"/>
          <w:szCs w:val="24"/>
        </w:rPr>
        <w:t xml:space="preserve"> appeals to pathos </w:t>
      </w:r>
      <w:r w:rsidR="004646ED">
        <w:rPr>
          <w:rStyle w:val="body1"/>
          <w:rFonts w:ascii="Times New Roman" w:hAnsi="Times New Roman" w:cs="Times New Roman"/>
          <w:sz w:val="24"/>
          <w:szCs w:val="24"/>
        </w:rPr>
        <w:t>are used to show</w:t>
      </w:r>
      <w:r w:rsidR="00AF65E1">
        <w:rPr>
          <w:rStyle w:val="body1"/>
          <w:rFonts w:ascii="Times New Roman" w:hAnsi="Times New Roman" w:cs="Times New Roman"/>
          <w:sz w:val="24"/>
          <w:szCs w:val="24"/>
        </w:rPr>
        <w:t xml:space="preserve"> how </w:t>
      </w:r>
      <w:r w:rsidR="007E4888">
        <w:rPr>
          <w:rStyle w:val="body1"/>
          <w:rFonts w:ascii="Times New Roman" w:hAnsi="Times New Roman" w:cs="Times New Roman"/>
          <w:sz w:val="24"/>
          <w:szCs w:val="24"/>
        </w:rPr>
        <w:t xml:space="preserve">fast food chains </w:t>
      </w:r>
      <w:r w:rsidR="004646ED">
        <w:rPr>
          <w:rStyle w:val="body1"/>
          <w:rFonts w:ascii="Times New Roman" w:hAnsi="Times New Roman" w:cs="Times New Roman"/>
          <w:sz w:val="24"/>
          <w:szCs w:val="24"/>
        </w:rPr>
        <w:t>seek</w:t>
      </w:r>
      <w:r w:rsidR="00AF65E1">
        <w:rPr>
          <w:rStyle w:val="body1"/>
          <w:rFonts w:ascii="Times New Roman" w:hAnsi="Times New Roman" w:cs="Times New Roman"/>
          <w:sz w:val="24"/>
          <w:szCs w:val="24"/>
        </w:rPr>
        <w:t xml:space="preserve"> unskilled </w:t>
      </w:r>
      <w:r w:rsidR="004646ED">
        <w:rPr>
          <w:rStyle w:val="body1"/>
          <w:rFonts w:ascii="Times New Roman" w:hAnsi="Times New Roman" w:cs="Times New Roman"/>
          <w:sz w:val="24"/>
          <w:szCs w:val="24"/>
        </w:rPr>
        <w:t xml:space="preserve">workers to work long shifts, </w:t>
      </w:r>
      <w:r w:rsidR="00AF65E1">
        <w:rPr>
          <w:rStyle w:val="body1"/>
          <w:rFonts w:ascii="Times New Roman" w:hAnsi="Times New Roman" w:cs="Times New Roman"/>
          <w:sz w:val="24"/>
          <w:szCs w:val="24"/>
        </w:rPr>
        <w:t>receive little pay</w:t>
      </w:r>
      <w:r w:rsidR="004646ED">
        <w:rPr>
          <w:rStyle w:val="body1"/>
          <w:rFonts w:ascii="Times New Roman" w:hAnsi="Times New Roman" w:cs="Times New Roman"/>
          <w:sz w:val="24"/>
          <w:szCs w:val="24"/>
        </w:rPr>
        <w:t>,</w:t>
      </w:r>
      <w:r w:rsidR="00AF65E1">
        <w:rPr>
          <w:rStyle w:val="body1"/>
          <w:rFonts w:ascii="Times New Roman" w:hAnsi="Times New Roman" w:cs="Times New Roman"/>
          <w:sz w:val="24"/>
          <w:szCs w:val="24"/>
        </w:rPr>
        <w:t xml:space="preserve"> and </w:t>
      </w:r>
      <w:r w:rsidR="003C3132">
        <w:rPr>
          <w:rStyle w:val="body1"/>
          <w:rFonts w:ascii="Times New Roman" w:hAnsi="Times New Roman" w:cs="Times New Roman"/>
          <w:sz w:val="24"/>
          <w:szCs w:val="24"/>
        </w:rPr>
        <w:t xml:space="preserve">get </w:t>
      </w:r>
      <w:r w:rsidR="00AF65E1">
        <w:rPr>
          <w:rStyle w:val="body1"/>
          <w:rFonts w:ascii="Times New Roman" w:hAnsi="Times New Roman" w:cs="Times New Roman"/>
          <w:sz w:val="24"/>
          <w:szCs w:val="24"/>
        </w:rPr>
        <w:t>even less respect.</w:t>
      </w:r>
      <w:r w:rsidR="007D15F6">
        <w:rPr>
          <w:rStyle w:val="body1"/>
          <w:rFonts w:ascii="Times New Roman" w:hAnsi="Times New Roman" w:cs="Times New Roman"/>
          <w:sz w:val="24"/>
          <w:szCs w:val="24"/>
        </w:rPr>
        <w:t xml:space="preserve">  Finally, Schlosser uses appeals to logos to address</w:t>
      </w:r>
      <w:r w:rsidR="007E4888">
        <w:rPr>
          <w:rStyle w:val="body1"/>
          <w:rFonts w:ascii="Times New Roman" w:hAnsi="Times New Roman" w:cs="Times New Roman"/>
          <w:sz w:val="24"/>
          <w:szCs w:val="24"/>
        </w:rPr>
        <w:t xml:space="preserve"> </w:t>
      </w:r>
      <w:r w:rsidR="007D15F6">
        <w:rPr>
          <w:rStyle w:val="body1"/>
          <w:rFonts w:ascii="Times New Roman" w:hAnsi="Times New Roman" w:cs="Times New Roman"/>
          <w:sz w:val="24"/>
          <w:szCs w:val="24"/>
        </w:rPr>
        <w:t xml:space="preserve">how the fast food industry is continually </w:t>
      </w:r>
      <w:r w:rsidR="007E4888">
        <w:rPr>
          <w:rStyle w:val="body1"/>
          <w:rFonts w:ascii="Times New Roman" w:hAnsi="Times New Roman" w:cs="Times New Roman"/>
          <w:sz w:val="24"/>
          <w:szCs w:val="24"/>
        </w:rPr>
        <w:t xml:space="preserve">growing </w:t>
      </w:r>
      <w:r w:rsidR="007D15F6">
        <w:rPr>
          <w:rStyle w:val="body1"/>
          <w:rFonts w:ascii="Times New Roman" w:hAnsi="Times New Roman" w:cs="Times New Roman"/>
          <w:sz w:val="24"/>
          <w:szCs w:val="24"/>
        </w:rPr>
        <w:t>and is beginning to take over American society</w:t>
      </w:r>
      <w:r w:rsidR="007E4888">
        <w:rPr>
          <w:rStyle w:val="body1"/>
          <w:rFonts w:ascii="Times New Roman" w:hAnsi="Times New Roman" w:cs="Times New Roman"/>
          <w:sz w:val="24"/>
          <w:szCs w:val="24"/>
        </w:rPr>
        <w:t>.</w:t>
      </w:r>
      <w:r w:rsidR="007D15F6">
        <w:rPr>
          <w:rStyle w:val="body1"/>
          <w:rFonts w:ascii="Times New Roman" w:hAnsi="Times New Roman" w:cs="Times New Roman"/>
          <w:sz w:val="24"/>
          <w:szCs w:val="24"/>
        </w:rPr>
        <w:t xml:space="preserve">  Schlosser backs up all his information with numerous appeals to ethos in the end notes of </w:t>
      </w:r>
      <w:r w:rsidR="003C3132">
        <w:rPr>
          <w:rStyle w:val="body1"/>
          <w:rFonts w:ascii="Times New Roman" w:hAnsi="Times New Roman" w:cs="Times New Roman"/>
          <w:sz w:val="24"/>
          <w:szCs w:val="24"/>
        </w:rPr>
        <w:t xml:space="preserve">the </w:t>
      </w:r>
      <w:r w:rsidR="007D15F6">
        <w:rPr>
          <w:rStyle w:val="body1"/>
          <w:rFonts w:ascii="Times New Roman" w:hAnsi="Times New Roman" w:cs="Times New Roman"/>
          <w:sz w:val="24"/>
          <w:szCs w:val="24"/>
        </w:rPr>
        <w:t>novel.</w:t>
      </w:r>
      <w:r w:rsidR="007E4888">
        <w:rPr>
          <w:rStyle w:val="body1"/>
          <w:rFonts w:ascii="Times New Roman" w:hAnsi="Times New Roman" w:cs="Times New Roman"/>
          <w:sz w:val="24"/>
          <w:szCs w:val="24"/>
        </w:rPr>
        <w:t xml:space="preserve">  Mainly, this book </w:t>
      </w:r>
      <w:r w:rsidR="007D15F6">
        <w:rPr>
          <w:rStyle w:val="body1"/>
          <w:rFonts w:ascii="Times New Roman" w:hAnsi="Times New Roman" w:cs="Times New Roman"/>
          <w:sz w:val="24"/>
          <w:szCs w:val="24"/>
        </w:rPr>
        <w:t>provides persuasive techniques to prove</w:t>
      </w:r>
      <w:r w:rsidR="007E4888">
        <w:rPr>
          <w:rStyle w:val="body1"/>
          <w:rFonts w:ascii="Times New Roman" w:hAnsi="Times New Roman" w:cs="Times New Roman"/>
          <w:sz w:val="24"/>
          <w:szCs w:val="24"/>
        </w:rPr>
        <w:t xml:space="preserve"> that the only concern of the fast food restaurant owners is making a large profit.  </w:t>
      </w:r>
      <w:r w:rsidR="007D15F6">
        <w:rPr>
          <w:rStyle w:val="body1"/>
          <w:rFonts w:ascii="Times New Roman" w:hAnsi="Times New Roman" w:cs="Times New Roman"/>
          <w:sz w:val="24"/>
          <w:szCs w:val="24"/>
        </w:rPr>
        <w:t>This book convinced me that f</w:t>
      </w:r>
      <w:r w:rsidR="007E4888">
        <w:rPr>
          <w:rStyle w:val="body1"/>
          <w:rFonts w:ascii="Times New Roman" w:hAnsi="Times New Roman" w:cs="Times New Roman"/>
          <w:sz w:val="24"/>
          <w:szCs w:val="24"/>
        </w:rPr>
        <w:t>ast food chain owners are not bothered by how their restaurants impact children, their employees, or the</w:t>
      </w:r>
      <w:r w:rsidR="007D15F6">
        <w:rPr>
          <w:rStyle w:val="body1"/>
          <w:rFonts w:ascii="Times New Roman" w:hAnsi="Times New Roman" w:cs="Times New Roman"/>
          <w:sz w:val="24"/>
          <w:szCs w:val="24"/>
        </w:rPr>
        <w:t xml:space="preserve"> entire </w:t>
      </w:r>
      <w:smartTag w:uri="urn:schemas-microsoft-com:office:smarttags" w:element="country-region">
        <w:smartTag w:uri="urn:schemas-microsoft-com:office:smarttags" w:element="place">
          <w:r w:rsidR="007D15F6">
            <w:rPr>
              <w:rStyle w:val="body1"/>
              <w:rFonts w:ascii="Times New Roman" w:hAnsi="Times New Roman" w:cs="Times New Roman"/>
              <w:sz w:val="24"/>
              <w:szCs w:val="24"/>
            </w:rPr>
            <w:t>U.S.</w:t>
          </w:r>
        </w:smartTag>
      </w:smartTag>
      <w:r w:rsidR="007D15F6">
        <w:rPr>
          <w:rStyle w:val="body1"/>
          <w:rFonts w:ascii="Times New Roman" w:hAnsi="Times New Roman" w:cs="Times New Roman"/>
          <w:sz w:val="24"/>
          <w:szCs w:val="24"/>
        </w:rPr>
        <w:t xml:space="preserve"> economy</w:t>
      </w:r>
      <w:r w:rsidR="007E4888">
        <w:rPr>
          <w:rStyle w:val="body1"/>
          <w:rFonts w:ascii="Times New Roman" w:hAnsi="Times New Roman" w:cs="Times New Roman"/>
          <w:sz w:val="24"/>
          <w:szCs w:val="24"/>
        </w:rPr>
        <w:t xml:space="preserve">; their goal is to make money, and they don’t care who they hurt in the process.  Clearly, the fast food industry has a </w:t>
      </w:r>
      <w:r w:rsidR="003C3132">
        <w:rPr>
          <w:rStyle w:val="body1"/>
          <w:rFonts w:ascii="Times New Roman" w:hAnsi="Times New Roman" w:cs="Times New Roman"/>
          <w:sz w:val="24"/>
          <w:szCs w:val="24"/>
        </w:rPr>
        <w:t xml:space="preserve">hidden </w:t>
      </w:r>
      <w:r w:rsidR="007E4888">
        <w:rPr>
          <w:rStyle w:val="body1"/>
          <w:rFonts w:ascii="Times New Roman" w:hAnsi="Times New Roman" w:cs="Times New Roman"/>
          <w:sz w:val="24"/>
          <w:szCs w:val="24"/>
        </w:rPr>
        <w:t xml:space="preserve">dark </w:t>
      </w:r>
      <w:r w:rsidR="007D15F6">
        <w:rPr>
          <w:rStyle w:val="body1"/>
          <w:rFonts w:ascii="Times New Roman" w:hAnsi="Times New Roman" w:cs="Times New Roman"/>
          <w:sz w:val="24"/>
          <w:szCs w:val="24"/>
        </w:rPr>
        <w:t>side that negatively impacts</w:t>
      </w:r>
      <w:r w:rsidR="007E4888">
        <w:rPr>
          <w:rStyle w:val="body1"/>
          <w:rFonts w:ascii="Times New Roman" w:hAnsi="Times New Roman" w:cs="Times New Roman"/>
          <w:sz w:val="24"/>
          <w:szCs w:val="24"/>
        </w:rPr>
        <w:t xml:space="preserve"> American </w:t>
      </w:r>
      <w:r w:rsidR="007D15F6">
        <w:rPr>
          <w:rStyle w:val="body1"/>
          <w:rFonts w:ascii="Times New Roman" w:hAnsi="Times New Roman" w:cs="Times New Roman"/>
          <w:sz w:val="24"/>
          <w:szCs w:val="24"/>
        </w:rPr>
        <w:t>society.</w:t>
      </w:r>
    </w:p>
    <w:p w:rsidR="00B84024" w:rsidRDefault="00B84024" w:rsidP="0086674B">
      <w:pPr>
        <w:spacing w:line="480" w:lineRule="auto"/>
        <w:ind w:firstLine="720"/>
        <w:rPr>
          <w:rStyle w:val="body1"/>
          <w:rFonts w:ascii="Times New Roman" w:hAnsi="Times New Roman" w:cs="Times New Roman"/>
          <w:sz w:val="24"/>
          <w:szCs w:val="24"/>
        </w:rPr>
      </w:pPr>
    </w:p>
    <w:p w:rsidR="00B84024" w:rsidRDefault="00B84024" w:rsidP="0086674B">
      <w:pPr>
        <w:spacing w:line="480" w:lineRule="auto"/>
        <w:ind w:firstLine="720"/>
        <w:rPr>
          <w:rStyle w:val="body1"/>
          <w:rFonts w:ascii="Times New Roman" w:hAnsi="Times New Roman" w:cs="Times New Roman"/>
          <w:sz w:val="24"/>
          <w:szCs w:val="24"/>
        </w:rPr>
      </w:pPr>
    </w:p>
    <w:p w:rsidR="00B84024" w:rsidRDefault="00B84024" w:rsidP="0086674B">
      <w:pPr>
        <w:spacing w:line="480" w:lineRule="auto"/>
        <w:ind w:firstLine="720"/>
        <w:rPr>
          <w:rStyle w:val="body1"/>
          <w:rFonts w:ascii="Times New Roman" w:hAnsi="Times New Roman" w:cs="Times New Roman"/>
          <w:sz w:val="24"/>
          <w:szCs w:val="24"/>
        </w:rPr>
      </w:pPr>
    </w:p>
    <w:p w:rsidR="00B84024" w:rsidRDefault="00B84024" w:rsidP="0086674B">
      <w:pPr>
        <w:spacing w:line="480" w:lineRule="auto"/>
        <w:ind w:firstLine="720"/>
        <w:rPr>
          <w:rStyle w:val="body1"/>
          <w:rFonts w:ascii="Times New Roman" w:hAnsi="Times New Roman" w:cs="Times New Roman"/>
          <w:sz w:val="24"/>
          <w:szCs w:val="24"/>
        </w:rPr>
      </w:pPr>
    </w:p>
    <w:p w:rsidR="003C3132" w:rsidRDefault="003C3132" w:rsidP="003C3132">
      <w:pPr>
        <w:spacing w:line="480" w:lineRule="auto"/>
        <w:rPr>
          <w:rStyle w:val="body1"/>
          <w:rFonts w:ascii="Times New Roman" w:hAnsi="Times New Roman" w:cs="Times New Roman"/>
          <w:sz w:val="24"/>
          <w:szCs w:val="24"/>
        </w:rPr>
      </w:pPr>
    </w:p>
    <w:p w:rsidR="00B84024" w:rsidRPr="00084AF9" w:rsidRDefault="00B84024" w:rsidP="003C3132">
      <w:pPr>
        <w:spacing w:line="480" w:lineRule="auto"/>
        <w:jc w:val="center"/>
      </w:pPr>
      <w:r>
        <w:lastRenderedPageBreak/>
        <w:t>Works Cited</w:t>
      </w:r>
    </w:p>
    <w:p w:rsidR="00B84024" w:rsidRDefault="00B84024" w:rsidP="00B84024">
      <w:pPr>
        <w:spacing w:line="480" w:lineRule="auto"/>
      </w:pPr>
      <w:r w:rsidRPr="00084AF9">
        <w:t xml:space="preserve">"Author Biography: Eric Schlosser." </w:t>
      </w:r>
      <w:proofErr w:type="gramStart"/>
      <w:r w:rsidRPr="00084AF9">
        <w:rPr>
          <w:u w:val="single"/>
        </w:rPr>
        <w:t>Book Browse</w:t>
      </w:r>
      <w:r w:rsidRPr="00084AF9">
        <w:t>.</w:t>
      </w:r>
      <w:proofErr w:type="gramEnd"/>
      <w:r w:rsidRPr="00084AF9">
        <w:t xml:space="preserve"> 2006. </w:t>
      </w:r>
      <w:smartTag w:uri="urn:schemas-microsoft-com:office:smarttags" w:element="date">
        <w:smartTagPr>
          <w:attr w:name="Month" w:val="5"/>
          <w:attr w:name="Day" w:val="5"/>
          <w:attr w:name="Year" w:val="2009"/>
        </w:smartTagPr>
        <w:r w:rsidRPr="00084AF9">
          <w:t>5 May 2009</w:t>
        </w:r>
      </w:smartTag>
      <w:r w:rsidRPr="00084AF9">
        <w:t xml:space="preserve"> </w:t>
      </w:r>
    </w:p>
    <w:p w:rsidR="00B84024" w:rsidRPr="00084AF9" w:rsidRDefault="00B84024" w:rsidP="00B84024">
      <w:pPr>
        <w:spacing w:line="480" w:lineRule="auto"/>
        <w:ind w:firstLine="720"/>
      </w:pPr>
      <w:r w:rsidRPr="00084AF9">
        <w:t>&lt;</w:t>
      </w:r>
      <w:hyperlink r:id="rId8" w:history="1">
        <w:r w:rsidRPr="00B84024">
          <w:rPr>
            <w:rStyle w:val="Hyperlink"/>
          </w:rPr>
          <w:t>http://www.bookbrowse.com/biographies/index.cfm?author_number=595</w:t>
        </w:r>
      </w:hyperlink>
      <w:r w:rsidRPr="00084AF9">
        <w:t>&gt;.</w:t>
      </w:r>
    </w:p>
    <w:p w:rsidR="00B84024" w:rsidRPr="00084AF9" w:rsidRDefault="00B84024" w:rsidP="00B84024">
      <w:pPr>
        <w:spacing w:line="480" w:lineRule="auto"/>
      </w:pPr>
      <w:r w:rsidRPr="00084AF9">
        <w:rPr>
          <w:u w:val="single"/>
        </w:rPr>
        <w:t>Best Food Nation</w:t>
      </w:r>
      <w:r w:rsidRPr="00084AF9">
        <w:t xml:space="preserve">. 2006. </w:t>
      </w:r>
      <w:smartTag w:uri="urn:schemas-microsoft-com:office:smarttags" w:element="date">
        <w:smartTagPr>
          <w:attr w:name="Month" w:val="5"/>
          <w:attr w:name="Day" w:val="5"/>
          <w:attr w:name="Year" w:val="2009"/>
        </w:smartTagPr>
        <w:r w:rsidRPr="00084AF9">
          <w:t>5 May 2009</w:t>
        </w:r>
      </w:smartTag>
      <w:r w:rsidRPr="00084AF9">
        <w:t xml:space="preserve"> &lt;</w:t>
      </w:r>
      <w:hyperlink r:id="rId9" w:history="1">
        <w:r w:rsidRPr="00B84024">
          <w:rPr>
            <w:rStyle w:val="Hyperlink"/>
          </w:rPr>
          <w:t>http://www.bestfoodnation.com/index.asp</w:t>
        </w:r>
      </w:hyperlink>
      <w:r w:rsidRPr="00084AF9">
        <w:t>&gt;.</w:t>
      </w:r>
    </w:p>
    <w:p w:rsidR="00B84024" w:rsidRDefault="00B84024" w:rsidP="00B84024">
      <w:pPr>
        <w:spacing w:line="480" w:lineRule="auto"/>
      </w:pPr>
      <w:r w:rsidRPr="00084AF9">
        <w:t xml:space="preserve">Jayne, Courtney. </w:t>
      </w:r>
      <w:proofErr w:type="gramStart"/>
      <w:r w:rsidRPr="00084AF9">
        <w:t>"Fighting Back Against 'Fast Food Nation'."</w:t>
      </w:r>
      <w:proofErr w:type="gramEnd"/>
      <w:r w:rsidRPr="00084AF9">
        <w:t xml:space="preserve"> </w:t>
      </w:r>
      <w:proofErr w:type="gramStart"/>
      <w:r w:rsidRPr="00084AF9">
        <w:rPr>
          <w:u w:val="single"/>
        </w:rPr>
        <w:t>Western Courier</w:t>
      </w:r>
      <w:r w:rsidRPr="00084AF9">
        <w:t>.</w:t>
      </w:r>
      <w:proofErr w:type="gramEnd"/>
      <w:r w:rsidRPr="00084AF9">
        <w:t xml:space="preserve"> </w:t>
      </w:r>
      <w:smartTag w:uri="urn:schemas-microsoft-com:office:smarttags" w:element="place">
        <w:smartTag w:uri="urn:schemas-microsoft-com:office:smarttags" w:element="PlaceName">
          <w:r>
            <w:t>2006.</w:t>
          </w:r>
        </w:smartTag>
        <w:r>
          <w:t xml:space="preserve"> </w:t>
        </w:r>
        <w:smartTag w:uri="urn:schemas-microsoft-com:office:smarttags" w:element="PlaceType">
          <w:r w:rsidRPr="00084AF9">
            <w:t>College</w:t>
          </w:r>
        </w:smartTag>
      </w:smartTag>
      <w:r w:rsidRPr="00084AF9">
        <w:t xml:space="preserve"> </w:t>
      </w:r>
    </w:p>
    <w:p w:rsidR="00B84024" w:rsidRPr="00084AF9" w:rsidRDefault="00B84024" w:rsidP="00B84024">
      <w:pPr>
        <w:spacing w:line="480" w:lineRule="auto"/>
        <w:ind w:left="720"/>
      </w:pPr>
      <w:proofErr w:type="gramStart"/>
      <w:r w:rsidRPr="00084AF9">
        <w:t>Media Network.</w:t>
      </w:r>
      <w:proofErr w:type="gramEnd"/>
      <w:r w:rsidRPr="00084AF9">
        <w:t xml:space="preserve"> 5 May 2009 &lt;</w:t>
      </w:r>
      <w:hyperlink r:id="rId10" w:history="1">
        <w:r w:rsidRPr="00B84024">
          <w:rPr>
            <w:rStyle w:val="Hyperlink"/>
          </w:rPr>
          <w:t>http://media.www.westerncourier.com/media/storage/paper650/news/2006/02/10/News/Fighting.Back.Against.fast.Food.Nation1607979.shtml</w:t>
        </w:r>
      </w:hyperlink>
      <w:r w:rsidRPr="00084AF9">
        <w:t>&gt;.</w:t>
      </w:r>
    </w:p>
    <w:p w:rsidR="00B84024" w:rsidRDefault="00B84024" w:rsidP="00B84024">
      <w:pPr>
        <w:spacing w:line="480" w:lineRule="auto"/>
      </w:pPr>
      <w:r w:rsidRPr="00084AF9">
        <w:t xml:space="preserve">Schlosser, Eric. </w:t>
      </w:r>
      <w:proofErr w:type="gramStart"/>
      <w:r w:rsidRPr="00084AF9">
        <w:rPr>
          <w:u w:val="single"/>
        </w:rPr>
        <w:t>Fast Food Nation</w:t>
      </w:r>
      <w:r w:rsidRPr="00084AF9">
        <w:t>.</w:t>
      </w:r>
      <w:proofErr w:type="gramEnd"/>
      <w:r w:rsidRPr="00084AF9">
        <w:t xml:space="preserve"> </w:t>
      </w:r>
      <w:smartTag w:uri="urn:schemas-microsoft-com:office:smarttags" w:element="State">
        <w:smartTag w:uri="urn:schemas-microsoft-com:office:smarttags" w:element="place">
          <w:r w:rsidRPr="00084AF9">
            <w:t>New York</w:t>
          </w:r>
        </w:smartTag>
      </w:smartTag>
      <w:r w:rsidRPr="00084AF9">
        <w:t>: Houghton Mifflin Company, 2001.</w:t>
      </w:r>
    </w:p>
    <w:p w:rsidR="00A30138" w:rsidRDefault="00A30138" w:rsidP="00B84024">
      <w:pPr>
        <w:spacing w:line="480" w:lineRule="auto"/>
      </w:pPr>
    </w:p>
    <w:p w:rsidR="00A30138" w:rsidRDefault="00A30138" w:rsidP="00B84024">
      <w:pPr>
        <w:spacing w:line="480" w:lineRule="auto"/>
      </w:pPr>
    </w:p>
    <w:p w:rsidR="00A30138" w:rsidRDefault="00A30138" w:rsidP="00B84024">
      <w:pPr>
        <w:spacing w:line="480" w:lineRule="auto"/>
      </w:pPr>
    </w:p>
    <w:p w:rsidR="00A30138" w:rsidRDefault="00A30138" w:rsidP="00B84024">
      <w:pPr>
        <w:spacing w:line="480" w:lineRule="auto"/>
      </w:pPr>
    </w:p>
    <w:p w:rsidR="00A30138" w:rsidRDefault="00A30138" w:rsidP="00B84024">
      <w:pPr>
        <w:spacing w:line="480" w:lineRule="auto"/>
      </w:pPr>
    </w:p>
    <w:p w:rsidR="00A30138" w:rsidRDefault="00A30138" w:rsidP="00B84024">
      <w:pPr>
        <w:spacing w:line="480" w:lineRule="auto"/>
      </w:pPr>
    </w:p>
    <w:p w:rsidR="00A30138" w:rsidRDefault="00A30138" w:rsidP="00B84024">
      <w:pPr>
        <w:spacing w:line="480" w:lineRule="auto"/>
      </w:pPr>
    </w:p>
    <w:p w:rsidR="00A30138" w:rsidRDefault="00A30138" w:rsidP="00B84024">
      <w:pPr>
        <w:spacing w:line="480" w:lineRule="auto"/>
      </w:pPr>
    </w:p>
    <w:p w:rsidR="00A30138" w:rsidRDefault="00A30138" w:rsidP="00B84024">
      <w:pPr>
        <w:spacing w:line="480" w:lineRule="auto"/>
      </w:pPr>
    </w:p>
    <w:p w:rsidR="00A30138" w:rsidRDefault="00A30138" w:rsidP="00B84024">
      <w:pPr>
        <w:spacing w:line="480" w:lineRule="auto"/>
      </w:pPr>
    </w:p>
    <w:p w:rsidR="00A30138" w:rsidRDefault="00A30138" w:rsidP="00B84024">
      <w:pPr>
        <w:spacing w:line="480" w:lineRule="auto"/>
      </w:pPr>
    </w:p>
    <w:p w:rsidR="00A30138" w:rsidRDefault="00A30138" w:rsidP="00B84024">
      <w:pPr>
        <w:spacing w:line="480" w:lineRule="auto"/>
      </w:pPr>
    </w:p>
    <w:p w:rsidR="00A30138" w:rsidRDefault="00A30138" w:rsidP="00B84024">
      <w:pPr>
        <w:spacing w:line="480" w:lineRule="auto"/>
      </w:pPr>
    </w:p>
    <w:p w:rsidR="00A30138" w:rsidRDefault="00A30138" w:rsidP="00B84024">
      <w:pPr>
        <w:spacing w:line="480" w:lineRule="auto"/>
      </w:pPr>
    </w:p>
    <w:p w:rsidR="00A30138" w:rsidRPr="00225643" w:rsidRDefault="00A30138" w:rsidP="00A30138">
      <w:pPr>
        <w:jc w:val="center"/>
        <w:rPr>
          <w:rFonts w:ascii="Calibri" w:hAnsi="Calibri"/>
          <w:b/>
          <w:sz w:val="32"/>
          <w:szCs w:val="32"/>
        </w:rPr>
      </w:pPr>
      <w:r>
        <w:rPr>
          <w:noProof/>
        </w:rPr>
        <w:lastRenderedPageBreak/>
        <w:pict>
          <v:shapetype id="_x0000_t202" coordsize="21600,21600" o:spt="202" path="m,l,21600r21600,l21600,xe">
            <v:stroke joinstyle="miter"/>
            <v:path gradientshapeok="t" o:connecttype="rect"/>
          </v:shapetype>
          <v:shape id="_x0000_s1032" type="#_x0000_t202" style="position:absolute;left:0;text-align:left;margin-left:2in;margin-top:-18pt;width:387pt;height:2in;z-index:-251658240" strokecolor="white" strokeweight="0">
            <v:textbox>
              <w:txbxContent>
                <w:p w:rsidR="00A27C5E" w:rsidRDefault="00A27C5E"/>
                <w:p w:rsidR="00A27C5E" w:rsidRDefault="00A27C5E"/>
                <w:p w:rsidR="00A27C5E" w:rsidRDefault="00A27C5E"/>
                <w:p w:rsidR="00A27C5E" w:rsidRDefault="00A27C5E"/>
                <w:p w:rsidR="00A27C5E" w:rsidRDefault="00A27C5E" w:rsidP="00A30138">
                  <w:pPr>
                    <w:spacing w:line="360" w:lineRule="auto"/>
                  </w:pPr>
                </w:p>
                <w:p w:rsidR="00A27C5E" w:rsidRDefault="00A27C5E" w:rsidP="00A30138">
                  <w:pPr>
                    <w:spacing w:line="340" w:lineRule="exact"/>
                  </w:pPr>
                  <w:r>
                    <w:t>Jessica Kocan</w:t>
                  </w:r>
                  <w:r w:rsidR="008A0AF1">
                    <w:t xml:space="preserve">                                                         </w:t>
                  </w:r>
                  <w:smartTag w:uri="urn:schemas-microsoft-com:office:smarttags" w:element="date">
                    <w:smartTagPr>
                      <w:attr w:name="Month" w:val="5"/>
                      <w:attr w:name="Day" w:val="14"/>
                      <w:attr w:name="Year" w:val="2009"/>
                    </w:smartTagPr>
                    <w:r w:rsidR="008A0AF1">
                      <w:t>May 14, 2009</w:t>
                    </w:r>
                  </w:smartTag>
                </w:p>
                <w:p w:rsidR="00A27C5E" w:rsidRDefault="00A27C5E" w:rsidP="00A30138">
                  <w:pPr>
                    <w:spacing w:line="340" w:lineRule="exact"/>
                  </w:pPr>
                  <w:r>
                    <w:t>What You Don’t Know about Your Happy Meal</w:t>
                  </w:r>
                </w:p>
              </w:txbxContent>
            </v:textbox>
          </v:shape>
        </w:pict>
      </w:r>
      <w:r w:rsidRPr="00225643">
        <w:rPr>
          <w:rFonts w:ascii="Calibri" w:hAnsi="Calibri"/>
          <w:b/>
          <w:sz w:val="32"/>
          <w:szCs w:val="32"/>
        </w:rPr>
        <w:t>Writing Scorecard</w:t>
      </w:r>
    </w:p>
    <w:p w:rsidR="00A30138" w:rsidRDefault="00A30138" w:rsidP="00A30138"/>
    <w:p w:rsidR="00A30138" w:rsidRDefault="00A30138" w:rsidP="00A30138">
      <w:pPr>
        <w:spacing w:line="480" w:lineRule="auto"/>
      </w:pPr>
    </w:p>
    <w:p w:rsidR="00A30138" w:rsidRPr="00084AF9" w:rsidRDefault="00566E0B" w:rsidP="00A30138">
      <w:pPr>
        <w:spacing w:line="480" w:lineRule="auto"/>
      </w:pPr>
      <w:r w:rsidRPr="00110E3D">
        <w:object w:dxaOrig="11568" w:dyaOrig="52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308.25pt" o:ole="">
            <v:imagedata r:id="rId11" o:title=""/>
          </v:shape>
          <o:OLEObject Type="Embed" ProgID="Excel.Sheet.12" ShapeID="_x0000_i1025" DrawAspect="Content" ObjectID="_1304934177" r:id="rId12"/>
        </w:object>
      </w:r>
    </w:p>
    <w:p w:rsidR="00B84024" w:rsidRPr="00084AF9" w:rsidRDefault="00B84024" w:rsidP="00B84024"/>
    <w:p w:rsidR="00B84024" w:rsidRPr="00EE1398" w:rsidRDefault="00B84024" w:rsidP="00B84024">
      <w:pPr>
        <w:spacing w:line="480" w:lineRule="auto"/>
        <w:rPr>
          <w:color w:val="000000"/>
        </w:rPr>
      </w:pPr>
    </w:p>
    <w:p w:rsidR="000C17CC" w:rsidRPr="00A3644B" w:rsidRDefault="00A30138" w:rsidP="0086674B">
      <w:pPr>
        <w:spacing w:line="480" w:lineRule="auto"/>
        <w:ind w:firstLine="720"/>
      </w:pPr>
      <w:r>
        <w:rPr>
          <w:noProof/>
        </w:rPr>
        <w:pict>
          <v:shape id="_x0000_s1029" type="#_x0000_t202" style="position:absolute;left:0;text-align:left;margin-left:54pt;margin-top:387.6pt;width:98.95pt;height:63pt;z-index:251657216">
            <v:textbox style="mso-next-textbox:#_x0000_s1029">
              <w:txbxContent>
                <w:p w:rsidR="00A27C5E" w:rsidRDefault="00A27C5E"/>
              </w:txbxContent>
            </v:textbox>
          </v:shape>
        </w:pict>
      </w:r>
      <w:r w:rsidR="00A94060" w:rsidRPr="00A3644B">
        <w:t xml:space="preserve"> </w:t>
      </w:r>
      <w:r w:rsidR="000C17CC" w:rsidRPr="00A3644B">
        <w:t xml:space="preserve">  </w:t>
      </w:r>
    </w:p>
    <w:sectPr w:rsidR="000C17CC" w:rsidRPr="00A3644B" w:rsidSect="001606A4">
      <w:headerReference w:type="default" r:id="rId13"/>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05-27T07:02:00Z" w:initials="MSOffice">
    <w:p w:rsidR="00473825" w:rsidRDefault="00473825">
      <w:pPr>
        <w:pStyle w:val="CommentText"/>
      </w:pPr>
      <w:r>
        <w:rPr>
          <w:rStyle w:val="CommentReference"/>
        </w:rPr>
        <w:annotationRef/>
      </w:r>
      <w:r>
        <w:t>SIGNED: M. Lane (5.25.09)</w:t>
      </w:r>
    </w:p>
  </w:comment>
  <w:comment w:id="4" w:author=" " w:date="2009-05-20T20:32:00Z" w:initials="MSOffice">
    <w:p w:rsidR="007A7868" w:rsidRDefault="007A7868">
      <w:pPr>
        <w:pStyle w:val="CommentText"/>
      </w:pPr>
      <w:r>
        <w:rPr>
          <w:rStyle w:val="CommentReference"/>
        </w:rPr>
        <w:annotationRef/>
      </w:r>
      <w:r>
        <w:t>6.4</w:t>
      </w:r>
    </w:p>
  </w:comment>
  <w:comment w:id="6" w:author=" " w:date="2009-05-20T20:33:00Z" w:initials="MSOffice">
    <w:p w:rsidR="007A7868" w:rsidRDefault="007A7868">
      <w:pPr>
        <w:pStyle w:val="CommentText"/>
      </w:pPr>
      <w:r>
        <w:rPr>
          <w:rStyle w:val="CommentReference"/>
        </w:rPr>
        <w:annotationRef/>
      </w:r>
      <w:r>
        <w:t>OK, that’s a good intro…because it made me hungry; however, I have the feeling a won’t be craving a quarter-pounder by the end of this essay.</w:t>
      </w:r>
    </w:p>
  </w:comment>
  <w:comment w:id="7" w:author=" " w:date="2009-05-20T20:34:00Z" w:initials="MSOffice">
    <w:p w:rsidR="007A7868" w:rsidRDefault="007A7868">
      <w:pPr>
        <w:pStyle w:val="CommentText"/>
      </w:pPr>
      <w:r>
        <w:rPr>
          <w:rStyle w:val="CommentReference"/>
        </w:rPr>
        <w:annotationRef/>
      </w:r>
      <w:r>
        <w:t>12.1 – and all magazine titles that follow.</w:t>
      </w:r>
    </w:p>
  </w:comment>
  <w:comment w:id="14" w:author=" " w:date="2009-05-20T20:35:00Z" w:initials="MSOffice">
    <w:p w:rsidR="007A7868" w:rsidRDefault="007A7868">
      <w:pPr>
        <w:pStyle w:val="CommentText"/>
      </w:pPr>
      <w:r>
        <w:rPr>
          <w:rStyle w:val="CommentReference"/>
        </w:rPr>
        <w:annotationRef/>
      </w:r>
      <w:proofErr w:type="gramStart"/>
      <w:r>
        <w:t>good</w:t>
      </w:r>
      <w:proofErr w:type="gramEnd"/>
      <w:r>
        <w:t xml:space="preserve"> explanation of these appeals to authority.</w:t>
      </w:r>
    </w:p>
  </w:comment>
  <w:comment w:id="16" w:author=" " w:date="2009-05-20T20:37:00Z" w:initials="MSOffice">
    <w:p w:rsidR="007A7868" w:rsidRDefault="007A7868">
      <w:pPr>
        <w:pStyle w:val="CommentText"/>
      </w:pPr>
      <w:r>
        <w:rPr>
          <w:rStyle w:val="CommentReference"/>
        </w:rPr>
        <w:annotationRef/>
      </w:r>
      <w:r>
        <w:t>11.2 – looks like you just need to make the antecedent plural</w:t>
      </w:r>
    </w:p>
  </w:comment>
  <w:comment w:id="17" w:author=" " w:date="2009-05-20T20:37:00Z" w:initials="MSOffice">
    <w:p w:rsidR="007A7868" w:rsidRDefault="007A7868">
      <w:pPr>
        <w:pStyle w:val="CommentText"/>
      </w:pPr>
      <w:r>
        <w:rPr>
          <w:rStyle w:val="CommentReference"/>
        </w:rPr>
        <w:annotationRef/>
      </w:r>
      <w:proofErr w:type="gramStart"/>
      <w:r>
        <w:t>good</w:t>
      </w:r>
      <w:proofErr w:type="gramEnd"/>
      <w:r>
        <w:t xml:space="preserve"> connection to pathos</w:t>
      </w:r>
    </w:p>
  </w:comment>
  <w:comment w:id="23" w:author=" " w:date="2009-05-20T20:39:00Z" w:initials="MSOffice">
    <w:p w:rsidR="007A7868" w:rsidRDefault="007A7868">
      <w:pPr>
        <w:pStyle w:val="CommentText"/>
      </w:pPr>
      <w:r>
        <w:rPr>
          <w:rStyle w:val="CommentReference"/>
        </w:rPr>
        <w:annotationRef/>
      </w:r>
      <w:r>
        <w:t>Not sure what you mean by this</w:t>
      </w:r>
    </w:p>
  </w:comment>
  <w:comment w:id="26" w:author=" " w:date="2009-05-20T20:40:00Z" w:initials="MSOffice">
    <w:p w:rsidR="007A7868" w:rsidRDefault="007A7868">
      <w:pPr>
        <w:pStyle w:val="CommentText"/>
      </w:pPr>
      <w:r>
        <w:rPr>
          <w:rStyle w:val="CommentReference"/>
        </w:rPr>
        <w:annotationRef/>
      </w:r>
      <w:r>
        <w:t>16.1 – may need to revise the whole phrase</w:t>
      </w:r>
    </w:p>
  </w:comment>
  <w:comment w:id="30" w:author=" " w:date="2009-05-20T20:40:00Z" w:initials="MSOffice">
    <w:p w:rsidR="007A7868" w:rsidRDefault="007A7868">
      <w:pPr>
        <w:pStyle w:val="CommentText"/>
      </w:pPr>
      <w:r>
        <w:rPr>
          <w:rStyle w:val="CommentReference"/>
        </w:rPr>
        <w:annotationRef/>
      </w:r>
      <w:proofErr w:type="gramStart"/>
      <w:r>
        <w:t>whoa</w:t>
      </w:r>
      <w:proofErr w:type="gramEnd"/>
    </w:p>
  </w:comment>
  <w:comment w:id="31" w:author=" " w:date="2009-05-20T20:41:00Z" w:initials="MSOffice">
    <w:p w:rsidR="007A7868" w:rsidRDefault="007A7868">
      <w:pPr>
        <w:pStyle w:val="CommentText"/>
      </w:pPr>
      <w:r>
        <w:rPr>
          <w:rStyle w:val="CommentReference"/>
        </w:rPr>
        <w:annotationRef/>
      </w:r>
      <w:r>
        <w:t>6.4</w:t>
      </w:r>
    </w:p>
  </w:comment>
  <w:comment w:id="34" w:author=" " w:date="2009-05-20T20:41:00Z" w:initials="MSOffice">
    <w:p w:rsidR="007A7868" w:rsidRDefault="007A7868">
      <w:pPr>
        <w:pStyle w:val="CommentText"/>
      </w:pPr>
      <w:r>
        <w:rPr>
          <w:rStyle w:val="CommentReference"/>
        </w:rPr>
        <w:annotationRef/>
      </w:r>
      <w:proofErr w:type="gramStart"/>
      <w:r>
        <w:t>good</w:t>
      </w:r>
      <w:proofErr w:type="gramEnd"/>
      <w:r>
        <w:t xml:space="preserve"> point; most people overlook this part</w:t>
      </w:r>
    </w:p>
  </w:comment>
  <w:comment w:id="35" w:author=" " w:date="2009-05-20T20:42:00Z" w:initials="MSOffice">
    <w:p w:rsidR="00566E0B" w:rsidRDefault="00566E0B">
      <w:pPr>
        <w:pStyle w:val="CommentText"/>
      </w:pPr>
      <w:r>
        <w:rPr>
          <w:rStyle w:val="CommentReference"/>
        </w:rPr>
        <w:annotationRef/>
      </w:r>
      <w:proofErr w:type="gramStart"/>
      <w:r>
        <w:t>good</w:t>
      </w:r>
      <w:proofErr w:type="gramEnd"/>
      <w:r>
        <w:t xml:space="preserve"> job countering the counterargument</w:t>
      </w:r>
    </w:p>
  </w:comment>
  <w:comment w:id="36" w:author=" " w:date="2009-05-20T20:43:00Z" w:initials="MSOffice">
    <w:p w:rsidR="00566E0B" w:rsidRDefault="00566E0B">
      <w:pPr>
        <w:pStyle w:val="CommentText"/>
      </w:pPr>
      <w:r>
        <w:rPr>
          <w:rStyle w:val="CommentReference"/>
        </w:rPr>
        <w:annotationRef/>
      </w:r>
      <w:proofErr w:type="gramStart"/>
      <w:r>
        <w:t>or</w:t>
      </w:r>
      <w:proofErr w:type="gramEnd"/>
      <w:r>
        <w:t xml:space="preserve"> the type of food they are asked to serve there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21AC" w:rsidRDefault="008921AC">
      <w:r>
        <w:separator/>
      </w:r>
    </w:p>
  </w:endnote>
  <w:endnote w:type="continuationSeparator" w:id="1">
    <w:p w:rsidR="008921AC" w:rsidRDefault="008921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21AC" w:rsidRDefault="008921AC">
      <w:r>
        <w:separator/>
      </w:r>
    </w:p>
  </w:footnote>
  <w:footnote w:type="continuationSeparator" w:id="1">
    <w:p w:rsidR="008921AC" w:rsidRDefault="008921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C5E" w:rsidRDefault="00A27C5E" w:rsidP="009E7F5C">
    <w:pPr>
      <w:pStyle w:val="Header"/>
      <w:jc w:val="right"/>
    </w:pPr>
    <w:r>
      <w:t xml:space="preserve">Kocan </w:t>
    </w:r>
    <w:r>
      <w:rPr>
        <w:rStyle w:val="PageNumber"/>
      </w:rPr>
      <w:fldChar w:fldCharType="begin"/>
    </w:r>
    <w:r>
      <w:rPr>
        <w:rStyle w:val="PageNumber"/>
      </w:rPr>
      <w:instrText xml:space="preserve"> PAGE </w:instrText>
    </w:r>
    <w:r>
      <w:rPr>
        <w:rStyle w:val="PageNumber"/>
      </w:rPr>
      <w:fldChar w:fldCharType="separate"/>
    </w:r>
    <w:r w:rsidR="008D1E12">
      <w:rPr>
        <w:rStyle w:val="PageNumber"/>
        <w:noProof/>
      </w:rPr>
      <w:t>1</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44AC1"/>
    <w:multiLevelType w:val="hybridMultilevel"/>
    <w:tmpl w:val="013A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trackRevisions/>
  <w:doNotTrackMoves/>
  <w:defaultTabStop w:val="720"/>
  <w:noPunctuationKerning/>
  <w:characterSpacingControl w:val="doNotCompress"/>
  <w:footnotePr>
    <w:footnote w:id="0"/>
    <w:footnote w:id="1"/>
  </w:footnotePr>
  <w:endnotePr>
    <w:endnote w:id="0"/>
    <w:endnote w:id="1"/>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E4297"/>
    <w:rsid w:val="0003426C"/>
    <w:rsid w:val="00036DB6"/>
    <w:rsid w:val="000607F0"/>
    <w:rsid w:val="0006680D"/>
    <w:rsid w:val="000B2EF7"/>
    <w:rsid w:val="000B318A"/>
    <w:rsid w:val="000C17CC"/>
    <w:rsid w:val="000E0BEC"/>
    <w:rsid w:val="00144D95"/>
    <w:rsid w:val="001606A4"/>
    <w:rsid w:val="00171835"/>
    <w:rsid w:val="00191DE6"/>
    <w:rsid w:val="001C4437"/>
    <w:rsid w:val="001E1805"/>
    <w:rsid w:val="00217E14"/>
    <w:rsid w:val="00255E1F"/>
    <w:rsid w:val="002721CC"/>
    <w:rsid w:val="00286A2C"/>
    <w:rsid w:val="002934E8"/>
    <w:rsid w:val="00293ABC"/>
    <w:rsid w:val="002C56B0"/>
    <w:rsid w:val="002E0473"/>
    <w:rsid w:val="002E6271"/>
    <w:rsid w:val="00306137"/>
    <w:rsid w:val="0032309E"/>
    <w:rsid w:val="003248D9"/>
    <w:rsid w:val="003325DF"/>
    <w:rsid w:val="00350F7E"/>
    <w:rsid w:val="003708F8"/>
    <w:rsid w:val="003A37F4"/>
    <w:rsid w:val="003C3132"/>
    <w:rsid w:val="003E26F4"/>
    <w:rsid w:val="003F2501"/>
    <w:rsid w:val="003F3CC4"/>
    <w:rsid w:val="004322FC"/>
    <w:rsid w:val="00447D01"/>
    <w:rsid w:val="004646ED"/>
    <w:rsid w:val="00467D3D"/>
    <w:rsid w:val="00473825"/>
    <w:rsid w:val="004801AF"/>
    <w:rsid w:val="0049087B"/>
    <w:rsid w:val="004E368A"/>
    <w:rsid w:val="004E4297"/>
    <w:rsid w:val="005361CB"/>
    <w:rsid w:val="00560320"/>
    <w:rsid w:val="00562F2A"/>
    <w:rsid w:val="00566E0B"/>
    <w:rsid w:val="0063056E"/>
    <w:rsid w:val="00634D2F"/>
    <w:rsid w:val="006357D9"/>
    <w:rsid w:val="006443E3"/>
    <w:rsid w:val="00646D41"/>
    <w:rsid w:val="006509C7"/>
    <w:rsid w:val="00671611"/>
    <w:rsid w:val="00682C49"/>
    <w:rsid w:val="0069080F"/>
    <w:rsid w:val="006B2C2C"/>
    <w:rsid w:val="006B2EBA"/>
    <w:rsid w:val="00706991"/>
    <w:rsid w:val="00711F2C"/>
    <w:rsid w:val="00774816"/>
    <w:rsid w:val="00780D0D"/>
    <w:rsid w:val="007A7868"/>
    <w:rsid w:val="007B7DBB"/>
    <w:rsid w:val="007C1F9E"/>
    <w:rsid w:val="007D15F6"/>
    <w:rsid w:val="007E4888"/>
    <w:rsid w:val="007F0CE9"/>
    <w:rsid w:val="00843E6D"/>
    <w:rsid w:val="0086674B"/>
    <w:rsid w:val="008921AC"/>
    <w:rsid w:val="008A0AF1"/>
    <w:rsid w:val="008C36B3"/>
    <w:rsid w:val="008D1E12"/>
    <w:rsid w:val="008E1D6E"/>
    <w:rsid w:val="008E78A1"/>
    <w:rsid w:val="008F17A9"/>
    <w:rsid w:val="009327EC"/>
    <w:rsid w:val="009545BC"/>
    <w:rsid w:val="00970980"/>
    <w:rsid w:val="009A1C66"/>
    <w:rsid w:val="009C7668"/>
    <w:rsid w:val="009E7F5C"/>
    <w:rsid w:val="00A17AC2"/>
    <w:rsid w:val="00A27C5E"/>
    <w:rsid w:val="00A30138"/>
    <w:rsid w:val="00A3628D"/>
    <w:rsid w:val="00A3644B"/>
    <w:rsid w:val="00A36954"/>
    <w:rsid w:val="00A5461A"/>
    <w:rsid w:val="00A94060"/>
    <w:rsid w:val="00AA480E"/>
    <w:rsid w:val="00AE49CE"/>
    <w:rsid w:val="00AF6282"/>
    <w:rsid w:val="00AF65E1"/>
    <w:rsid w:val="00B076FE"/>
    <w:rsid w:val="00B41672"/>
    <w:rsid w:val="00B50C49"/>
    <w:rsid w:val="00B52F4F"/>
    <w:rsid w:val="00B84024"/>
    <w:rsid w:val="00B93DA4"/>
    <w:rsid w:val="00BA2257"/>
    <w:rsid w:val="00BA6503"/>
    <w:rsid w:val="00BD5C8C"/>
    <w:rsid w:val="00C15C7B"/>
    <w:rsid w:val="00C24ADD"/>
    <w:rsid w:val="00C525DD"/>
    <w:rsid w:val="00C66181"/>
    <w:rsid w:val="00C86B44"/>
    <w:rsid w:val="00CD3A9B"/>
    <w:rsid w:val="00D05B15"/>
    <w:rsid w:val="00D07075"/>
    <w:rsid w:val="00D25805"/>
    <w:rsid w:val="00D707B0"/>
    <w:rsid w:val="00D72B11"/>
    <w:rsid w:val="00D94200"/>
    <w:rsid w:val="00E10B93"/>
    <w:rsid w:val="00E16A88"/>
    <w:rsid w:val="00E93797"/>
    <w:rsid w:val="00EA4A90"/>
    <w:rsid w:val="00EA751F"/>
    <w:rsid w:val="00EE1398"/>
    <w:rsid w:val="00EF5FC2"/>
    <w:rsid w:val="00F015B8"/>
    <w:rsid w:val="00F26D39"/>
    <w:rsid w:val="00F72BBA"/>
    <w:rsid w:val="00F85518"/>
    <w:rsid w:val="00FA0BBA"/>
    <w:rsid w:val="00FC1580"/>
    <w:rsid w:val="00FC2CA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address"/>
  <w:smartTagType w:namespaceuri="urn:schemas-microsoft-com:office:smarttags" w:name="date"/>
  <w:smartTagType w:namespaceuri="urn:schemas-microsoft-com:office:smarttags" w:name="place"/>
  <w:smartTagType w:namespaceuri="urn:schemas-microsoft-com:office:smarttags" w:name="City"/>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Date">
    <w:name w:val="Date"/>
    <w:basedOn w:val="Normal"/>
    <w:next w:val="Normal"/>
    <w:rsid w:val="006B2EBA"/>
  </w:style>
  <w:style w:type="paragraph" w:styleId="Header">
    <w:name w:val="header"/>
    <w:basedOn w:val="Normal"/>
    <w:rsid w:val="009E7F5C"/>
    <w:pPr>
      <w:tabs>
        <w:tab w:val="center" w:pos="4320"/>
        <w:tab w:val="right" w:pos="8640"/>
      </w:tabs>
    </w:pPr>
  </w:style>
  <w:style w:type="paragraph" w:styleId="Footer">
    <w:name w:val="footer"/>
    <w:basedOn w:val="Normal"/>
    <w:rsid w:val="009E7F5C"/>
    <w:pPr>
      <w:tabs>
        <w:tab w:val="center" w:pos="4320"/>
        <w:tab w:val="right" w:pos="8640"/>
      </w:tabs>
    </w:pPr>
  </w:style>
  <w:style w:type="character" w:styleId="PageNumber">
    <w:name w:val="page number"/>
    <w:basedOn w:val="DefaultParagraphFont"/>
    <w:rsid w:val="009E7F5C"/>
  </w:style>
  <w:style w:type="character" w:customStyle="1" w:styleId="body1">
    <w:name w:val="body1"/>
    <w:basedOn w:val="DefaultParagraphFont"/>
    <w:rsid w:val="00A3644B"/>
    <w:rPr>
      <w:rFonts w:ascii="Arial" w:hAnsi="Arial" w:cs="Arial" w:hint="default"/>
      <w:b w:val="0"/>
      <w:bCs w:val="0"/>
      <w:color w:val="000000"/>
      <w:sz w:val="16"/>
      <w:szCs w:val="16"/>
    </w:rPr>
  </w:style>
  <w:style w:type="character" w:styleId="Hyperlink">
    <w:name w:val="Hyperlink"/>
    <w:basedOn w:val="DefaultParagraphFont"/>
    <w:rsid w:val="00B84024"/>
    <w:rPr>
      <w:color w:val="0000FF"/>
      <w:u w:val="single"/>
    </w:rPr>
  </w:style>
  <w:style w:type="character" w:styleId="CommentReference">
    <w:name w:val="annotation reference"/>
    <w:basedOn w:val="DefaultParagraphFont"/>
    <w:uiPriority w:val="99"/>
    <w:semiHidden/>
    <w:unhideWhenUsed/>
    <w:rsid w:val="007A7868"/>
    <w:rPr>
      <w:sz w:val="16"/>
      <w:szCs w:val="16"/>
    </w:rPr>
  </w:style>
  <w:style w:type="paragraph" w:styleId="CommentText">
    <w:name w:val="annotation text"/>
    <w:basedOn w:val="Normal"/>
    <w:link w:val="CommentTextChar"/>
    <w:uiPriority w:val="99"/>
    <w:semiHidden/>
    <w:unhideWhenUsed/>
    <w:rsid w:val="007A7868"/>
    <w:rPr>
      <w:sz w:val="20"/>
      <w:szCs w:val="20"/>
    </w:rPr>
  </w:style>
  <w:style w:type="character" w:customStyle="1" w:styleId="CommentTextChar">
    <w:name w:val="Comment Text Char"/>
    <w:basedOn w:val="DefaultParagraphFont"/>
    <w:link w:val="CommentText"/>
    <w:uiPriority w:val="99"/>
    <w:semiHidden/>
    <w:rsid w:val="007A7868"/>
    <w:rPr>
      <w:lang w:eastAsia="zh-CN"/>
    </w:rPr>
  </w:style>
  <w:style w:type="paragraph" w:styleId="CommentSubject">
    <w:name w:val="annotation subject"/>
    <w:basedOn w:val="CommentText"/>
    <w:next w:val="CommentText"/>
    <w:link w:val="CommentSubjectChar"/>
    <w:uiPriority w:val="99"/>
    <w:semiHidden/>
    <w:unhideWhenUsed/>
    <w:rsid w:val="007A7868"/>
    <w:rPr>
      <w:b/>
      <w:bCs/>
    </w:rPr>
  </w:style>
  <w:style w:type="character" w:customStyle="1" w:styleId="CommentSubjectChar">
    <w:name w:val="Comment Subject Char"/>
    <w:basedOn w:val="CommentTextChar"/>
    <w:link w:val="CommentSubject"/>
    <w:uiPriority w:val="99"/>
    <w:semiHidden/>
    <w:rsid w:val="007A7868"/>
    <w:rPr>
      <w:b/>
      <w:bCs/>
    </w:rPr>
  </w:style>
  <w:style w:type="paragraph" w:styleId="BalloonText">
    <w:name w:val="Balloon Text"/>
    <w:basedOn w:val="Normal"/>
    <w:link w:val="BalloonTextChar"/>
    <w:uiPriority w:val="99"/>
    <w:semiHidden/>
    <w:unhideWhenUsed/>
    <w:rsid w:val="007A7868"/>
    <w:rPr>
      <w:rFonts w:ascii="Tahoma" w:hAnsi="Tahoma" w:cs="Tahoma"/>
      <w:sz w:val="16"/>
      <w:szCs w:val="16"/>
    </w:rPr>
  </w:style>
  <w:style w:type="character" w:customStyle="1" w:styleId="BalloonTextChar">
    <w:name w:val="Balloon Text Char"/>
    <w:basedOn w:val="DefaultParagraphFont"/>
    <w:link w:val="BalloonText"/>
    <w:uiPriority w:val="99"/>
    <w:semiHidden/>
    <w:rsid w:val="007A7868"/>
    <w:rPr>
      <w:rFonts w:ascii="Tahom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okbrowse.com/biographies/index.cfm?author_number=595"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package" Target="embeddings/Microsoft_Office_Excel_Worksheet1.xls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media.www.westerncourier.com/media/storage/paper650/news/2006/02/10/News/Fighting.Back.Against.fast.Food.Nation1607979.shtml" TargetMode="External"/><Relationship Id="rId4" Type="http://schemas.openxmlformats.org/officeDocument/2006/relationships/webSettings" Target="webSettings.xml"/><Relationship Id="rId9" Type="http://schemas.openxmlformats.org/officeDocument/2006/relationships/hyperlink" Target="http://www.bestfoodnation.com/index.as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1766</Words>
  <Characters>10268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Jessica Kocan</vt:lpstr>
    </vt:vector>
  </TitlesOfParts>
  <Company/>
  <LinksUpToDate>false</LinksUpToDate>
  <CharactersWithSpaces>12010</CharactersWithSpaces>
  <SharedDoc>false</SharedDoc>
  <HLinks>
    <vt:vector size="18" baseType="variant">
      <vt:variant>
        <vt:i4>2490477</vt:i4>
      </vt:variant>
      <vt:variant>
        <vt:i4>6</vt:i4>
      </vt:variant>
      <vt:variant>
        <vt:i4>0</vt:i4>
      </vt:variant>
      <vt:variant>
        <vt:i4>5</vt:i4>
      </vt:variant>
      <vt:variant>
        <vt:lpwstr>http://media.www.westerncourier.com/media/storage/paper650/news/2006/02/10/News/Fighting.Back.Against.fast.Food.Nation1607979.shtml</vt:lpwstr>
      </vt:variant>
      <vt:variant>
        <vt:lpwstr/>
      </vt:variant>
      <vt:variant>
        <vt:i4>8257590</vt:i4>
      </vt:variant>
      <vt:variant>
        <vt:i4>3</vt:i4>
      </vt:variant>
      <vt:variant>
        <vt:i4>0</vt:i4>
      </vt:variant>
      <vt:variant>
        <vt:i4>5</vt:i4>
      </vt:variant>
      <vt:variant>
        <vt:lpwstr>http://www.bestfoodnation.com/index.asp</vt:lpwstr>
      </vt:variant>
      <vt:variant>
        <vt:lpwstr/>
      </vt:variant>
      <vt:variant>
        <vt:i4>655393</vt:i4>
      </vt:variant>
      <vt:variant>
        <vt:i4>0</vt:i4>
      </vt:variant>
      <vt:variant>
        <vt:i4>0</vt:i4>
      </vt:variant>
      <vt:variant>
        <vt:i4>5</vt:i4>
      </vt:variant>
      <vt:variant>
        <vt:lpwstr>http://www.bookbrowse.com/biographies/index.cfm?author_number=595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Jessica Kocan</dc:title>
  <dc:subject/>
  <dc:creator>Rick</dc:creator>
  <cp:keywords/>
  <dc:description/>
  <cp:lastModifiedBy> </cp:lastModifiedBy>
  <cp:revision>2</cp:revision>
  <cp:lastPrinted>2009-05-13T23:36:00Z</cp:lastPrinted>
  <dcterms:created xsi:type="dcterms:W3CDTF">2009-05-27T17:57:00Z</dcterms:created>
  <dcterms:modified xsi:type="dcterms:W3CDTF">2009-05-27T17:57:00Z</dcterms:modified>
</cp:coreProperties>
</file>